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CA23AC">
      <w:pPr>
        <w:pStyle w:val="CMSANHeading5"/>
        <w:numPr>
          <w:ilvl w:val="0"/>
          <w:numId w:val="0"/>
        </w:numPr>
        <w:ind w:left="3402"/>
      </w:pPr>
      <w:r>
        <w:rPr>
          <w:noProof/>
          <w:lang w:eastAsia="pl-PL"/>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11FCB5F8"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251EBD">
        <w:rPr>
          <w:rFonts w:ascii="Garamond" w:hAnsi="Garamond"/>
          <w:color w:val="auto"/>
          <w:sz w:val="24"/>
          <w:szCs w:val="24"/>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w:t>
      </w:r>
      <w:r w:rsidR="00251EBD">
        <w:rPr>
          <w:rFonts w:ascii="Garamond" w:hAnsi="Garamond"/>
          <w:color w:val="auto"/>
          <w:sz w:val="24"/>
          <w:szCs w:val="24"/>
        </w:rPr>
        <w:t xml:space="preserve"> </w:t>
      </w:r>
      <w:r w:rsidR="00A24450" w:rsidRPr="00774049">
        <w:rPr>
          <w:rFonts w:ascii="Garamond" w:hAnsi="Garamond"/>
          <w:color w:val="auto"/>
          <w:sz w:val="24"/>
          <w:szCs w:val="24"/>
        </w:rPr>
        <w:t>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3962F902"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Pr="00AC56CB">
        <w:rPr>
          <w:rFonts w:ascii="Garamond" w:hAnsi="Garamond"/>
          <w:b/>
          <w:sz w:val="24"/>
          <w:szCs w:val="24"/>
        </w:rPr>
        <w:t>Liderem Konsorcjum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0CC72499" w14:textId="68366AFA"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3C11A491" w14:textId="77777777" w:rsidR="00AD37CF" w:rsidRPr="00AC56CB" w:rsidRDefault="00AD37CF" w:rsidP="00AD37CF">
      <w:pPr>
        <w:spacing w:before="120" w:after="120" w:line="360" w:lineRule="auto"/>
        <w:jc w:val="both"/>
        <w:rPr>
          <w:rFonts w:ascii="Garamond" w:hAnsi="Garamond"/>
          <w:sz w:val="24"/>
          <w:szCs w:val="24"/>
        </w:rPr>
      </w:pPr>
    </w:p>
    <w:p w14:paraId="4FB795B2"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lastRenderedPageBreak/>
        <w:t>i</w:t>
      </w:r>
    </w:p>
    <w:p w14:paraId="50F6BAC2" w14:textId="1D9DD874"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 z siedzibą w_______________, ul.________________, wpisanym/ą do rejestru przedsiębiorców/ rejestru stowarzyszeń, innych organizacji społecznych i</w:t>
      </w:r>
      <w:r w:rsidR="002F4C00" w:rsidRPr="00AC56CB">
        <w:rPr>
          <w:rFonts w:ascii="Garamond" w:hAnsi="Garamond"/>
          <w:sz w:val="24"/>
          <w:szCs w:val="24"/>
        </w:rPr>
        <w:t> </w:t>
      </w:r>
      <w:r w:rsidRPr="00AC56CB">
        <w:rPr>
          <w:rFonts w:ascii="Garamond" w:hAnsi="Garamond"/>
          <w:sz w:val="24"/>
          <w:szCs w:val="24"/>
        </w:rPr>
        <w:t>zawodowych, fundacji oraz samodzielnych zakładów opieki zdrowotnej</w:t>
      </w:r>
      <w:r w:rsidRPr="00AC56CB">
        <w:rPr>
          <w:rFonts w:ascii="Garamond" w:hAnsi="Garamond"/>
          <w:sz w:val="24"/>
          <w:szCs w:val="24"/>
          <w:vertAlign w:val="superscript"/>
        </w:rPr>
        <w:footnoteReference w:id="3"/>
      </w:r>
      <w:r w:rsidRPr="00AC56CB">
        <w:rPr>
          <w:rFonts w:ascii="Garamond" w:hAnsi="Garamond"/>
          <w:sz w:val="24"/>
          <w:szCs w:val="24"/>
        </w:rPr>
        <w:t xml:space="preserve"> Krajowego Rejestru Sądowego pod nr KRS__________________, prowadzonego przez Sąd _____ w _______, ___ Wydział Gospodarczy Krajowego Rejestru Sądowego, NIP: ________, REGON:__________, zwanym/ą dalej „</w:t>
      </w:r>
      <w:r w:rsidRPr="00AC56CB">
        <w:rPr>
          <w:rFonts w:ascii="Garamond" w:hAnsi="Garamond"/>
          <w:b/>
          <w:sz w:val="24"/>
          <w:szCs w:val="24"/>
        </w:rPr>
        <w:t>Konsorcjantem</w:t>
      </w:r>
      <w:r w:rsidRPr="00AC56CB">
        <w:rPr>
          <w:rFonts w:ascii="Garamond" w:hAnsi="Garamond"/>
          <w:sz w:val="24"/>
          <w:szCs w:val="24"/>
        </w:rPr>
        <w:t>”</w:t>
      </w:r>
    </w:p>
    <w:p w14:paraId="63E1D45F" w14:textId="77777777" w:rsidR="00E86ACE" w:rsidRPr="00AC56CB" w:rsidRDefault="00E86ACE" w:rsidP="009573AE">
      <w:pPr>
        <w:spacing w:before="120" w:after="120" w:line="360" w:lineRule="auto"/>
        <w:jc w:val="both"/>
        <w:rPr>
          <w:rFonts w:ascii="Garamond" w:hAnsi="Garamond"/>
          <w:vanish/>
          <w:sz w:val="24"/>
          <w:szCs w:val="24"/>
        </w:rPr>
      </w:pPr>
    </w:p>
    <w:p w14:paraId="38BD993F" w14:textId="77777777" w:rsidR="00AD37CF" w:rsidRPr="00AC56CB" w:rsidRDefault="00AD37CF" w:rsidP="00AD37CF">
      <w:pPr>
        <w:pStyle w:val="Tekstpodstawowy"/>
        <w:spacing w:after="0" w:line="360" w:lineRule="auto"/>
        <w:rPr>
          <w:rFonts w:ascii="Garamond" w:hAnsi="Garamond"/>
          <w:sz w:val="24"/>
          <w:szCs w:val="24"/>
        </w:rPr>
      </w:pPr>
    </w:p>
    <w:p w14:paraId="37894276" w14:textId="5CACE891"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i</w:t>
      </w:r>
    </w:p>
    <w:p w14:paraId="684102BF" w14:textId="77777777" w:rsidR="00AD37CF" w:rsidRPr="00AC56CB" w:rsidRDefault="00AD37CF" w:rsidP="00AD37CF">
      <w:pPr>
        <w:pStyle w:val="Tekstpodstawowy"/>
        <w:spacing w:after="0" w:line="360" w:lineRule="auto"/>
        <w:rPr>
          <w:rFonts w:ascii="Garamond" w:hAnsi="Garamond"/>
          <w:sz w:val="24"/>
          <w:szCs w:val="24"/>
        </w:rPr>
      </w:pPr>
    </w:p>
    <w:p w14:paraId="27C78614" w14:textId="646A9773"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 zwanym/ą dalej: „</w:t>
      </w:r>
      <w:r w:rsidRPr="00AC56CB">
        <w:rPr>
          <w:rFonts w:ascii="Garamond" w:hAnsi="Garamond"/>
          <w:b/>
          <w:sz w:val="24"/>
          <w:szCs w:val="24"/>
        </w:rPr>
        <w:t>Konsorcjantem</w:t>
      </w:r>
      <w:r w:rsidRPr="00AC56CB">
        <w:rPr>
          <w:rFonts w:ascii="Garamond" w:hAnsi="Garamond"/>
          <w:sz w:val="24"/>
          <w:szCs w:val="24"/>
        </w:rPr>
        <w:t>”</w:t>
      </w:r>
      <w:r w:rsidRPr="00AC56CB">
        <w:rPr>
          <w:rFonts w:ascii="Garamond" w:hAnsi="Garamond"/>
          <w:sz w:val="24"/>
          <w:szCs w:val="24"/>
          <w:vertAlign w:val="superscript"/>
        </w:rPr>
        <w:footnoteReference w:id="4"/>
      </w:r>
    </w:p>
    <w:p w14:paraId="3BB9BAF1" w14:textId="77777777" w:rsidR="002F4C00" w:rsidRPr="00AC56CB" w:rsidRDefault="002F4C00" w:rsidP="00AD37CF">
      <w:pPr>
        <w:pStyle w:val="Tekstpodstawowy"/>
        <w:spacing w:after="0" w:line="360" w:lineRule="auto"/>
        <w:rPr>
          <w:rFonts w:ascii="Garamond" w:hAnsi="Garamond"/>
          <w:sz w:val="24"/>
          <w:szCs w:val="24"/>
        </w:rPr>
      </w:pPr>
    </w:p>
    <w:p w14:paraId="2C6F859C" w14:textId="477FA447" w:rsidR="00AD37CF" w:rsidRPr="003315F5" w:rsidRDefault="00AD37CF" w:rsidP="003315F5">
      <w:pPr>
        <w:pStyle w:val="Tekstpodstawowy"/>
        <w:spacing w:before="120" w:line="360" w:lineRule="exact"/>
        <w:jc w:val="both"/>
        <w:rPr>
          <w:rFonts w:ascii="Garamond" w:hAnsi="Garamond"/>
          <w:sz w:val="24"/>
          <w:szCs w:val="24"/>
        </w:rPr>
      </w:pPr>
      <w:r w:rsidRPr="003315F5">
        <w:rPr>
          <w:rFonts w:ascii="Garamond" w:hAnsi="Garamond"/>
          <w:sz w:val="24"/>
          <w:szCs w:val="24"/>
        </w:rPr>
        <w:t xml:space="preserve">będącymi Beneficjentem, realizującymi wspólnie Projekt, jako konsorcjum reprezentowane przez Lidera Konsorcjum działającego na rzecz i w imieniu własnym oraz wyżej wymienionych Konsorcjantów na podstawie umowy konsorcjum, </w:t>
      </w:r>
      <w:bookmarkStart w:id="1" w:name="_Hlk44877384"/>
      <w:r w:rsidRPr="003315F5">
        <w:rPr>
          <w:rFonts w:ascii="Garamond" w:hAnsi="Garamond"/>
          <w:sz w:val="24"/>
          <w:szCs w:val="24"/>
        </w:rPr>
        <w:t>któr</w:t>
      </w:r>
      <w:r w:rsidR="002E2B4E" w:rsidRPr="003315F5">
        <w:rPr>
          <w:rFonts w:ascii="Garamond" w:hAnsi="Garamond"/>
          <w:sz w:val="24"/>
          <w:szCs w:val="24"/>
        </w:rPr>
        <w:t>a</w:t>
      </w:r>
      <w:r w:rsidRPr="003315F5">
        <w:rPr>
          <w:rFonts w:ascii="Garamond" w:hAnsi="Garamond"/>
          <w:sz w:val="24"/>
          <w:szCs w:val="24"/>
        </w:rPr>
        <w:t xml:space="preserve"> stanowi Załącznik nr </w:t>
      </w:r>
      <w:r w:rsidR="00DF2D73" w:rsidRPr="003315F5">
        <w:rPr>
          <w:rFonts w:ascii="Garamond" w:hAnsi="Garamond"/>
          <w:sz w:val="24"/>
          <w:szCs w:val="24"/>
        </w:rPr>
        <w:t>10</w:t>
      </w:r>
      <w:r w:rsidRPr="003315F5">
        <w:rPr>
          <w:rFonts w:ascii="Garamond" w:hAnsi="Garamond"/>
          <w:sz w:val="24"/>
          <w:szCs w:val="24"/>
        </w:rPr>
        <w:t xml:space="preserve"> do Umowy</w:t>
      </w:r>
      <w:bookmarkEnd w:id="1"/>
      <w:r w:rsidRPr="003315F5">
        <w:rPr>
          <w:rFonts w:ascii="Garamond" w:hAnsi="Garamond"/>
          <w:sz w:val="24"/>
          <w:szCs w:val="24"/>
        </w:rPr>
        <w:t xml:space="preserve"> (zwana dalej „</w:t>
      </w:r>
      <w:r w:rsidRPr="003315F5">
        <w:rPr>
          <w:rFonts w:ascii="Garamond" w:hAnsi="Garamond"/>
          <w:b/>
          <w:sz w:val="24"/>
          <w:szCs w:val="24"/>
        </w:rPr>
        <w:t>Umową konsorcjum</w:t>
      </w:r>
      <w:r w:rsidRPr="003315F5">
        <w:rPr>
          <w:rFonts w:ascii="Garamond" w:hAnsi="Garamond"/>
          <w:sz w:val="24"/>
          <w:szCs w:val="24"/>
        </w:rPr>
        <w:t>”), zwanymi dalej łącznie „</w:t>
      </w:r>
      <w:r w:rsidRPr="003315F5">
        <w:rPr>
          <w:rFonts w:ascii="Garamond" w:hAnsi="Garamond"/>
          <w:b/>
          <w:sz w:val="24"/>
          <w:szCs w:val="24"/>
        </w:rPr>
        <w:t>Konsorcjum</w:t>
      </w:r>
      <w:r w:rsidRPr="003315F5">
        <w:rPr>
          <w:rFonts w:ascii="Garamond" w:hAnsi="Garamond"/>
          <w:sz w:val="24"/>
          <w:szCs w:val="24"/>
        </w:rPr>
        <w:t>”,</w:t>
      </w:r>
    </w:p>
    <w:p w14:paraId="4D656B11" w14:textId="77777777" w:rsidR="00AD37CF" w:rsidRPr="003315F5" w:rsidRDefault="00AD37CF" w:rsidP="003315F5">
      <w:pPr>
        <w:pStyle w:val="Tekstpodstawowy"/>
        <w:spacing w:before="120" w:line="360" w:lineRule="exact"/>
        <w:rPr>
          <w:rFonts w:ascii="Garamond" w:hAnsi="Garamond"/>
          <w:sz w:val="24"/>
          <w:szCs w:val="24"/>
        </w:rPr>
      </w:pP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00E11629" w:rsidR="002F4C00" w:rsidRPr="003315F5" w:rsidRDefault="00062959" w:rsidP="003315F5">
      <w:pPr>
        <w:numPr>
          <w:ilvl w:val="0"/>
          <w:numId w:val="1"/>
        </w:numPr>
        <w:spacing w:before="120" w:after="120" w:line="360" w:lineRule="exact"/>
        <w:ind w:left="567" w:hanging="283"/>
        <w:jc w:val="both"/>
        <w:rPr>
          <w:rStyle w:val="FontStyle29"/>
          <w:rFonts w:ascii="Garamond" w:hAnsi="Garamond"/>
          <w:sz w:val="24"/>
          <w:szCs w:val="24"/>
        </w:rPr>
      </w:pPr>
      <w:r w:rsidRPr="00062959">
        <w:rPr>
          <w:rFonts w:ascii="Garamond" w:hAnsi="Garamond"/>
          <w:sz w:val="24"/>
          <w:szCs w:val="24"/>
        </w:rPr>
        <w:t>art. 15 ust. 2 pkt 2</w:t>
      </w:r>
      <w:r>
        <w:rPr>
          <w:rFonts w:ascii="Garamond" w:hAnsi="Garamond"/>
          <w:sz w:val="24"/>
          <w:szCs w:val="24"/>
        </w:rPr>
        <w:t>,</w:t>
      </w:r>
      <w:r w:rsidRPr="00062959">
        <w:rPr>
          <w:rFonts w:ascii="Garamond" w:hAnsi="Garamond"/>
          <w:sz w:val="24"/>
          <w:szCs w:val="24"/>
        </w:rPr>
        <w:t xml:space="preserve"> art. 19a</w:t>
      </w:r>
      <w:r>
        <w:rPr>
          <w:rFonts w:ascii="Garamond" w:hAnsi="Garamond"/>
          <w:sz w:val="24"/>
          <w:szCs w:val="24"/>
        </w:rPr>
        <w:t xml:space="preserve"> i</w:t>
      </w:r>
      <w:r w:rsidRPr="00062959">
        <w:rPr>
          <w:rFonts w:ascii="Garamond" w:hAnsi="Garamond"/>
          <w:sz w:val="24"/>
          <w:szCs w:val="24"/>
        </w:rPr>
        <w:t xml:space="preserve">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A36E98">
        <w:rPr>
          <w:rStyle w:val="FontStyle29"/>
          <w:rFonts w:ascii="Garamond" w:hAnsi="Garamond"/>
          <w:sz w:val="24"/>
          <w:szCs w:val="24"/>
        </w:rPr>
        <w:t>t.j</w:t>
      </w:r>
      <w:proofErr w:type="spellEnd"/>
      <w:r w:rsidR="00A36E98">
        <w:rPr>
          <w:rStyle w:val="FontStyle29"/>
          <w:rFonts w:ascii="Garamond" w:hAnsi="Garamond"/>
          <w:sz w:val="24"/>
          <w:szCs w:val="24"/>
        </w:rPr>
        <w:t xml:space="preserve">. </w:t>
      </w:r>
      <w:r w:rsidR="004F543B" w:rsidRPr="003315F5">
        <w:rPr>
          <w:rFonts w:ascii="Garamond" w:hAnsi="Garamond"/>
          <w:sz w:val="24"/>
          <w:szCs w:val="24"/>
        </w:rPr>
        <w:t>Dz.</w:t>
      </w:r>
      <w:r w:rsidR="00251EBD">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28655659"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26DDB1D4"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A36E98">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6B4004AF" w:rsidR="00B45D7A" w:rsidRPr="003315F5"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F455AE">
        <w:rPr>
          <w:rFonts w:ascii="Garamond" w:hAnsi="Garamond"/>
          <w:i/>
          <w:sz w:val="24"/>
          <w:szCs w:val="24"/>
        </w:rPr>
        <w:t xml:space="preserve">de </w:t>
      </w:r>
      <w:proofErr w:type="spellStart"/>
      <w:r w:rsidRPr="00F455AE">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EB2D50" w:rsidRPr="003315F5">
        <w:rPr>
          <w:rFonts w:ascii="Garamond" w:hAnsi="Garamond"/>
          <w:sz w:val="24"/>
          <w:szCs w:val="24"/>
        </w:rPr>
        <w:t xml:space="preserve"> (Dz. U. </w:t>
      </w:r>
      <w:r w:rsidR="00A36E98">
        <w:rPr>
          <w:rFonts w:ascii="Garamond" w:hAnsi="Garamond"/>
          <w:sz w:val="24"/>
          <w:szCs w:val="24"/>
        </w:rPr>
        <w:t>z 2019 r., poz. 1786</w:t>
      </w:r>
      <w:r w:rsidR="00EB2D50" w:rsidRPr="003315F5">
        <w:rPr>
          <w:rFonts w:ascii="Garamond" w:hAnsi="Garamond"/>
          <w:sz w:val="24"/>
          <w:szCs w:val="24"/>
        </w:rPr>
        <w:t>)</w:t>
      </w:r>
      <w:r w:rsidR="0026315A" w:rsidRPr="003315F5">
        <w:rPr>
          <w:rFonts w:ascii="Garamond" w:hAnsi="Garamond"/>
          <w:sz w:val="24"/>
          <w:szCs w:val="24"/>
        </w:rPr>
        <w:t xml:space="preserve"> (program pomocowy o numerze referencyjnym SA.55830(</w:t>
      </w:r>
      <w:r w:rsidR="002D4232" w:rsidRPr="002D4232">
        <w:rPr>
          <w:rFonts w:ascii="Garamond" w:hAnsi="Garamond"/>
          <w:sz w:val="24"/>
          <w:szCs w:val="24"/>
        </w:rPr>
        <w:t>2019/X</w:t>
      </w:r>
      <w:r w:rsidR="0026315A" w:rsidRPr="003315F5">
        <w:rPr>
          <w:rFonts w:ascii="Garamond" w:hAnsi="Garamond"/>
          <w:sz w:val="24"/>
          <w:szCs w:val="24"/>
        </w:rPr>
        <w:t>)</w:t>
      </w:r>
      <w:r w:rsidR="00EB2D50" w:rsidRPr="003315F5">
        <w:rPr>
          <w:rFonts w:ascii="Garamond" w:hAnsi="Garamond"/>
          <w:sz w:val="24"/>
          <w:szCs w:val="24"/>
        </w:rPr>
        <w:t>;</w:t>
      </w:r>
    </w:p>
    <w:p w14:paraId="747C10FC" w14:textId="55862568"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lastRenderedPageBreak/>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późn.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251EBD">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CA23AC">
      <w:pPr>
        <w:pStyle w:val="Akapitzlist"/>
        <w:keepNext/>
        <w:numPr>
          <w:ilvl w:val="0"/>
          <w:numId w:val="13"/>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3347D849"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 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225544AD" w:rsidR="00442913" w:rsidRPr="002236CC" w:rsidRDefault="002B4A96" w:rsidP="00256D2C">
      <w:pPr>
        <w:numPr>
          <w:ilvl w:val="0"/>
          <w:numId w:val="5"/>
        </w:numPr>
        <w:spacing w:before="120" w:after="120" w:line="360" w:lineRule="exact"/>
        <w:ind w:left="714" w:hanging="357"/>
        <w:jc w:val="both"/>
        <w:rPr>
          <w:rFonts w:ascii="Garamond" w:eastAsiaTheme="minorEastAsia" w:hAnsi="Garamond"/>
          <w:sz w:val="24"/>
          <w:szCs w:val="24"/>
          <w:lang w:eastAsia="pl-PL"/>
        </w:rPr>
      </w:pPr>
      <w:r w:rsidRPr="003315F5">
        <w:rPr>
          <w:rFonts w:ascii="Garamond" w:eastAsia="SimSun" w:hAnsi="Garamond"/>
          <w:b/>
          <w:sz w:val="24"/>
          <w:szCs w:val="24"/>
          <w:lang w:eastAsia="pl-PL"/>
        </w:rPr>
        <w:t>Badan</w:t>
      </w:r>
      <w:r>
        <w:rPr>
          <w:rFonts w:ascii="Garamond" w:eastAsia="SimSun" w:hAnsi="Garamond"/>
          <w:b/>
          <w:sz w:val="24"/>
          <w:szCs w:val="24"/>
          <w:lang w:eastAsia="pl-PL"/>
        </w:rPr>
        <w:t>iach</w:t>
      </w:r>
      <w:r w:rsidRPr="003315F5">
        <w:rPr>
          <w:rFonts w:ascii="Garamond" w:eastAsia="SimSun" w:hAnsi="Garamond"/>
          <w:b/>
          <w:sz w:val="24"/>
          <w:szCs w:val="24"/>
          <w:lang w:eastAsia="pl-PL"/>
        </w:rPr>
        <w:t xml:space="preserve"> naukow</w:t>
      </w:r>
      <w:r>
        <w:rPr>
          <w:rFonts w:ascii="Garamond" w:eastAsia="SimSun" w:hAnsi="Garamond"/>
          <w:b/>
          <w:sz w:val="24"/>
          <w:szCs w:val="24"/>
          <w:lang w:eastAsia="pl-PL"/>
        </w:rPr>
        <w:t>ych</w:t>
      </w:r>
      <w:r w:rsidRPr="003315F5">
        <w:rPr>
          <w:rFonts w:ascii="Garamond" w:eastAsia="SimSun" w:hAnsi="Garamond"/>
          <w:b/>
          <w:sz w:val="24"/>
          <w:szCs w:val="24"/>
          <w:lang w:eastAsia="pl-PL"/>
        </w:rPr>
        <w:t xml:space="preserve"> </w:t>
      </w:r>
      <w:r w:rsidR="00442913" w:rsidRPr="00C23B78">
        <w:rPr>
          <w:rFonts w:ascii="Garamond" w:eastAsia="SimSun" w:hAnsi="Garamond"/>
          <w:sz w:val="24"/>
          <w:szCs w:val="24"/>
          <w:lang w:eastAsia="pl-PL"/>
        </w:rPr>
        <w:t>–</w:t>
      </w:r>
      <w:r w:rsidR="00442913" w:rsidRPr="003315F5">
        <w:rPr>
          <w:rFonts w:ascii="Garamond" w:eastAsia="SimSun" w:hAnsi="Garamond"/>
          <w:b/>
          <w:sz w:val="24"/>
          <w:szCs w:val="24"/>
          <w:lang w:eastAsia="pl-PL"/>
        </w:rPr>
        <w:t xml:space="preserve"> </w:t>
      </w:r>
      <w:r w:rsidR="006553B8" w:rsidRPr="003315F5">
        <w:rPr>
          <w:rFonts w:ascii="Garamond" w:eastAsia="SimSun" w:hAnsi="Garamond"/>
          <w:sz w:val="24"/>
          <w:szCs w:val="24"/>
          <w:lang w:eastAsia="pl-PL"/>
        </w:rPr>
        <w:t>należy przez to rozumieć</w:t>
      </w:r>
      <w:r w:rsid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badania naukowe w rozumieniu art. 4 ust. 2 ustawy z dnia 20 lipca 2018 r. – Prawo o szkolnictwie wyższym i nauce (</w:t>
      </w:r>
      <w:proofErr w:type="spellStart"/>
      <w:r w:rsidR="000F500E" w:rsidRPr="000F500E">
        <w:rPr>
          <w:rFonts w:ascii="Garamond" w:eastAsia="SimSun" w:hAnsi="Garamond"/>
          <w:sz w:val="24"/>
          <w:szCs w:val="24"/>
          <w:lang w:eastAsia="pl-PL"/>
        </w:rPr>
        <w:t>t.j</w:t>
      </w:r>
      <w:proofErr w:type="spellEnd"/>
      <w:r w:rsidR="000F500E" w:rsidRPr="000F500E">
        <w:rPr>
          <w:rFonts w:ascii="Garamond" w:eastAsia="SimSun" w:hAnsi="Garamond"/>
          <w:sz w:val="24"/>
          <w:szCs w:val="24"/>
          <w:lang w:eastAsia="pl-PL"/>
        </w:rPr>
        <w:t xml:space="preserve">. Dz. U. </w:t>
      </w:r>
      <w:r w:rsidR="00DF04FE">
        <w:rPr>
          <w:rFonts w:ascii="Garamond" w:eastAsia="SimSun" w:hAnsi="Garamond"/>
          <w:sz w:val="24"/>
          <w:szCs w:val="24"/>
          <w:lang w:eastAsia="pl-PL"/>
        </w:rPr>
        <w:br/>
      </w:r>
      <w:r w:rsidR="000F500E" w:rsidRPr="000F500E">
        <w:rPr>
          <w:rFonts w:ascii="Garamond" w:eastAsia="SimSun" w:hAnsi="Garamond"/>
          <w:sz w:val="24"/>
          <w:szCs w:val="24"/>
          <w:lang w:eastAsia="pl-PL"/>
        </w:rPr>
        <w:t>z 2021 r., poz. 478) w dziedzinie nauk medycznych i nauk o zdrowiu lub badań interdyscyplinarnych łączących co najmniej dwie dziedziny nauki, z których jedna to dziedzina nauk medycznych i nauk o zdrowiu</w:t>
      </w:r>
      <w:r w:rsidR="000F500E">
        <w:rPr>
          <w:rFonts w:ascii="Garamond" w:eastAsia="SimSun" w:hAnsi="Garamond"/>
          <w:sz w:val="24"/>
          <w:szCs w:val="24"/>
          <w:lang w:eastAsia="pl-PL"/>
        </w:rPr>
        <w:t>;</w:t>
      </w:r>
      <w:r w:rsidR="002236CC" w:rsidRPr="002236CC">
        <w:rPr>
          <w:rFonts w:ascii="Garamond" w:eastAsiaTheme="minorEastAsia" w:hAnsi="Garamond"/>
          <w:sz w:val="24"/>
          <w:szCs w:val="24"/>
          <w:lang w:eastAsia="pl-PL"/>
        </w:rPr>
        <w:t xml:space="preserve"> </w:t>
      </w:r>
    </w:p>
    <w:p w14:paraId="6F82E1E9" w14:textId="17C67665"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podstawow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A24450" w:rsidRPr="003315F5">
        <w:rPr>
          <w:rFonts w:ascii="Garamond" w:eastAsia="SimSun" w:hAnsi="Garamond"/>
          <w:sz w:val="24"/>
          <w:szCs w:val="24"/>
          <w:lang w:eastAsia="pl-PL"/>
        </w:rPr>
        <w:t>–</w:t>
      </w:r>
      <w:r w:rsidR="00605F7B">
        <w:rPr>
          <w:rFonts w:ascii="Garamond" w:eastAsia="SimSun" w:hAnsi="Garamond"/>
          <w:sz w:val="24"/>
          <w:szCs w:val="24"/>
          <w:lang w:eastAsia="pl-PL"/>
        </w:rPr>
        <w:t xml:space="preserve"> </w:t>
      </w:r>
      <w:r w:rsidR="00451A8A" w:rsidRPr="00451A8A">
        <w:rPr>
          <w:rFonts w:ascii="Garamond" w:eastAsia="SimSun" w:hAnsi="Garamond"/>
          <w:sz w:val="24"/>
          <w:szCs w:val="24"/>
          <w:lang w:eastAsia="pl-PL"/>
        </w:rPr>
        <w:t xml:space="preserve">należy przez to rozumieć </w:t>
      </w:r>
      <w:r w:rsidR="00603A3D" w:rsidRPr="00603A3D">
        <w:rPr>
          <w:rFonts w:ascii="Garamond" w:eastAsia="SimSun" w:hAnsi="Garamond"/>
          <w:sz w:val="24"/>
          <w:szCs w:val="24"/>
          <w:lang w:eastAsia="pl-PL"/>
        </w:rPr>
        <w:t xml:space="preserve">badania podstawowe </w:t>
      </w:r>
      <w:r w:rsidR="00DF04FE">
        <w:rPr>
          <w:rFonts w:ascii="Garamond" w:eastAsia="SimSun" w:hAnsi="Garamond"/>
          <w:sz w:val="24"/>
          <w:szCs w:val="24"/>
          <w:lang w:eastAsia="pl-PL"/>
        </w:rPr>
        <w:br/>
      </w:r>
      <w:r w:rsidR="00603A3D" w:rsidRPr="00603A3D">
        <w:rPr>
          <w:rFonts w:ascii="Garamond" w:eastAsia="SimSun" w:hAnsi="Garamond"/>
          <w:sz w:val="24"/>
          <w:szCs w:val="24"/>
          <w:lang w:eastAsia="pl-PL"/>
        </w:rPr>
        <w:t xml:space="preserve">w rozumieniu art. 2 pkt 84) Rozporządzenia </w:t>
      </w:r>
      <w:r w:rsidR="00AC56F6">
        <w:rPr>
          <w:rFonts w:ascii="Garamond" w:eastAsia="SimSun" w:hAnsi="Garamond"/>
          <w:sz w:val="24"/>
          <w:szCs w:val="24"/>
          <w:lang w:eastAsia="pl-PL"/>
        </w:rPr>
        <w:t xml:space="preserve">nr </w:t>
      </w:r>
      <w:r w:rsidR="00603A3D" w:rsidRPr="00603A3D">
        <w:rPr>
          <w:rFonts w:ascii="Garamond" w:eastAsia="SimSun" w:hAnsi="Garamond"/>
          <w:sz w:val="24"/>
          <w:szCs w:val="24"/>
          <w:lang w:eastAsia="pl-PL"/>
        </w:rPr>
        <w:t>651/2014</w:t>
      </w:r>
      <w:r w:rsidR="00E31BEE">
        <w:rPr>
          <w:rFonts w:ascii="Garamond" w:eastAsia="SimSun" w:hAnsi="Garamond"/>
          <w:sz w:val="24"/>
          <w:szCs w:val="24"/>
          <w:lang w:eastAsia="pl-PL"/>
        </w:rPr>
        <w:t>,</w:t>
      </w:r>
      <w:r w:rsidR="00603A3D" w:rsidRPr="00603A3D">
        <w:rPr>
          <w:rFonts w:ascii="Garamond" w:eastAsia="SimSun" w:hAnsi="Garamond"/>
          <w:sz w:val="24"/>
          <w:szCs w:val="24"/>
          <w:lang w:eastAsia="pl-PL"/>
        </w:rPr>
        <w:t xml:space="preserve"> tj. prace eksperymentalne lub teoretyczne podejmowane przede wszystkim w celu zdobycia nowej wiedzy o podstawach zjawisk i obserwowalnych faktów bez nastawienia na bezpośrednie zastosowanie komercyjne; badania podstawowe w</w:t>
      </w:r>
      <w:r w:rsidR="00603A3D">
        <w:rPr>
          <w:rFonts w:ascii="Garamond" w:eastAsia="SimSun" w:hAnsi="Garamond"/>
          <w:sz w:val="24"/>
          <w:szCs w:val="24"/>
          <w:lang w:eastAsia="pl-PL"/>
        </w:rPr>
        <w:t> </w:t>
      </w:r>
      <w:r w:rsidR="00603A3D" w:rsidRPr="00603A3D">
        <w:rPr>
          <w:rFonts w:ascii="Garamond" w:eastAsia="SimSun" w:hAnsi="Garamond"/>
          <w:sz w:val="24"/>
          <w:szCs w:val="24"/>
          <w:lang w:eastAsia="pl-PL"/>
        </w:rPr>
        <w:t>rozumieniu art. 4 ust. 2 pkt 1 ustawy z dnia 20 lipca 2018 r. – Prawo o szkolnictwie</w:t>
      </w:r>
      <w:r w:rsidR="00603A3D">
        <w:rPr>
          <w:rFonts w:ascii="Garamond" w:eastAsia="SimSun" w:hAnsi="Garamond"/>
          <w:sz w:val="24"/>
          <w:szCs w:val="24"/>
          <w:lang w:eastAsia="pl-PL"/>
        </w:rPr>
        <w:t xml:space="preserve"> </w:t>
      </w:r>
      <w:r w:rsidR="00603A3D" w:rsidRPr="00603A3D">
        <w:rPr>
          <w:rFonts w:ascii="Garamond" w:eastAsia="SimSun" w:hAnsi="Garamond"/>
          <w:sz w:val="24"/>
          <w:szCs w:val="24"/>
          <w:lang w:eastAsia="pl-PL"/>
        </w:rPr>
        <w:t xml:space="preserve">wyższym, tj. prace empiryczne lub teoretyczne mające przede wszystkim na celu zdobywanie nowej wiedzy o podstawach zjawisk </w:t>
      </w:r>
      <w:r w:rsidR="00DF04FE">
        <w:rPr>
          <w:rFonts w:ascii="Garamond" w:eastAsia="SimSun" w:hAnsi="Garamond"/>
          <w:sz w:val="24"/>
          <w:szCs w:val="24"/>
          <w:lang w:eastAsia="pl-PL"/>
        </w:rPr>
        <w:br/>
      </w:r>
      <w:r w:rsidR="00603A3D" w:rsidRPr="00603A3D">
        <w:rPr>
          <w:rFonts w:ascii="Garamond" w:eastAsia="SimSun" w:hAnsi="Garamond"/>
          <w:sz w:val="24"/>
          <w:szCs w:val="24"/>
          <w:lang w:eastAsia="pl-PL"/>
        </w:rPr>
        <w:t>i obserwowalnych faktów bez nastawienia na bezpośrednie zastosowanie komercyjne;</w:t>
      </w:r>
    </w:p>
    <w:p w14:paraId="56CA3744" w14:textId="6236844E"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przemysłow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251EBD" w:rsidRPr="003315F5">
        <w:rPr>
          <w:rFonts w:ascii="Garamond" w:eastAsia="SimSun" w:hAnsi="Garamond"/>
          <w:sz w:val="24"/>
          <w:szCs w:val="24"/>
          <w:lang w:eastAsia="pl-PL"/>
        </w:rPr>
        <w:t>–</w:t>
      </w:r>
      <w:r w:rsidR="002236CC">
        <w:rPr>
          <w:rFonts w:ascii="Garamond" w:eastAsia="SimSun" w:hAnsi="Garamond"/>
          <w:sz w:val="24"/>
          <w:szCs w:val="24"/>
          <w:lang w:eastAsia="pl-PL"/>
        </w:rPr>
        <w:t xml:space="preserve"> </w:t>
      </w:r>
      <w:r w:rsidR="00605F7B">
        <w:rPr>
          <w:rFonts w:ascii="Garamond" w:eastAsia="SimSun" w:hAnsi="Garamond"/>
          <w:sz w:val="24"/>
          <w:szCs w:val="24"/>
          <w:lang w:eastAsia="pl-PL"/>
        </w:rPr>
        <w:t>należy przez to rozumieć</w:t>
      </w:r>
      <w:r w:rsidR="00A92428">
        <w:rPr>
          <w:rFonts w:ascii="Garamond" w:eastAsia="SimSun" w:hAnsi="Garamond"/>
          <w:sz w:val="24"/>
          <w:szCs w:val="24"/>
          <w:lang w:eastAsia="pl-PL"/>
        </w:rPr>
        <w:t>,</w:t>
      </w:r>
      <w:r w:rsidR="00251EBD">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przemysłowe </w:t>
      </w:r>
      <w:r w:rsidR="00DF04FE">
        <w:rPr>
          <w:rFonts w:ascii="Garamond" w:eastAsia="SimSun" w:hAnsi="Garamond"/>
          <w:sz w:val="24"/>
          <w:szCs w:val="24"/>
          <w:lang w:eastAsia="pl-PL"/>
        </w:rPr>
        <w:br/>
      </w:r>
      <w:r w:rsidR="000F500E" w:rsidRPr="000F500E">
        <w:rPr>
          <w:rFonts w:ascii="Garamond" w:eastAsia="SimSun" w:hAnsi="Garamond"/>
          <w:sz w:val="24"/>
          <w:szCs w:val="24"/>
          <w:lang w:eastAsia="pl-PL"/>
        </w:rPr>
        <w:t>w rozumieniu art. 2 pkt 85) Rozporządzenia</w:t>
      </w:r>
      <w:r w:rsidR="00AC56F6">
        <w:rPr>
          <w:rFonts w:ascii="Garamond" w:eastAsia="SimSun" w:hAnsi="Garamond"/>
          <w:sz w:val="24"/>
          <w:szCs w:val="24"/>
          <w:lang w:eastAsia="pl-PL"/>
        </w:rPr>
        <w:t xml:space="preserve"> nr</w:t>
      </w:r>
      <w:r w:rsidR="000F500E" w:rsidRPr="000F500E">
        <w:rPr>
          <w:rFonts w:ascii="Garamond" w:eastAsia="SimSun" w:hAnsi="Garamond"/>
          <w:sz w:val="24"/>
          <w:szCs w:val="24"/>
          <w:lang w:eastAsia="pl-PL"/>
        </w:rPr>
        <w:t xml:space="preserve"> 651/2014</w:t>
      </w:r>
      <w:r w:rsidR="00E31BEE">
        <w:rPr>
          <w:rFonts w:ascii="Garamond" w:eastAsia="SimSun" w:hAnsi="Garamond"/>
          <w:sz w:val="24"/>
          <w:szCs w:val="24"/>
          <w:lang w:eastAsia="pl-PL"/>
        </w:rPr>
        <w:t>,</w:t>
      </w:r>
      <w:r w:rsidR="000F500E" w:rsidRPr="000F500E">
        <w:rPr>
          <w:rFonts w:ascii="Garamond" w:eastAsia="SimSun" w:hAnsi="Garamond"/>
          <w:sz w:val="24"/>
          <w:szCs w:val="24"/>
          <w:lang w:eastAsia="pl-PL"/>
        </w:rPr>
        <w:t xml:space="preserve">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w:t>
      </w:r>
      <w:r w:rsidR="000F500E" w:rsidRPr="000F500E">
        <w:rPr>
          <w:rFonts w:ascii="Garamond" w:eastAsia="SimSun" w:hAnsi="Garamond"/>
          <w:sz w:val="24"/>
          <w:szCs w:val="24"/>
          <w:lang w:eastAsia="pl-PL"/>
        </w:rPr>
        <w:lastRenderedPageBreak/>
        <w:t>środowisku laboratoryjnym lub środowisku interfejsu symulującego istniejące systemy, a</w:t>
      </w:r>
      <w:r w:rsidR="000A739C">
        <w:rPr>
          <w:rFonts w:ascii="Garamond" w:eastAsia="SimSun" w:hAnsi="Garamond"/>
          <w:sz w:val="24"/>
          <w:szCs w:val="24"/>
          <w:lang w:eastAsia="pl-PL"/>
        </w:rPr>
        <w:t> </w:t>
      </w:r>
      <w:r w:rsidR="000F500E" w:rsidRPr="000F500E">
        <w:rPr>
          <w:rFonts w:ascii="Garamond" w:eastAsia="SimSun" w:hAnsi="Garamond"/>
          <w:sz w:val="24"/>
          <w:szCs w:val="24"/>
          <w:lang w:eastAsia="pl-PL"/>
        </w:rPr>
        <w:t>także linii pilotażowych, kiedy są one konieczne do badań przemysłowych, a zwłaszcza uzyskania dowodu w przypadku technologii generycznych</w:t>
      </w:r>
      <w:r w:rsidR="00A92428">
        <w:rPr>
          <w:rFonts w:ascii="Garamond" w:eastAsia="SimSun" w:hAnsi="Garamond"/>
          <w:sz w:val="24"/>
          <w:szCs w:val="24"/>
          <w:lang w:eastAsia="pl-PL"/>
        </w:rPr>
        <w:t>;</w:t>
      </w:r>
      <w:r w:rsidR="005B0AF4" w:rsidRP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aplikacyjne </w:t>
      </w:r>
      <w:bookmarkStart w:id="2" w:name="_Hlk71190055"/>
      <w:r w:rsidR="000F500E" w:rsidRPr="000F500E">
        <w:rPr>
          <w:rFonts w:ascii="Garamond" w:eastAsia="SimSun" w:hAnsi="Garamond"/>
          <w:sz w:val="24"/>
          <w:szCs w:val="24"/>
          <w:lang w:eastAsia="pl-PL"/>
        </w:rPr>
        <w:t>w</w:t>
      </w:r>
      <w:r w:rsidR="000A739C">
        <w:rPr>
          <w:rFonts w:ascii="Garamond" w:eastAsia="SimSun" w:hAnsi="Garamond"/>
          <w:sz w:val="24"/>
          <w:szCs w:val="24"/>
          <w:lang w:eastAsia="pl-PL"/>
        </w:rPr>
        <w:t> </w:t>
      </w:r>
      <w:r w:rsidR="000F500E" w:rsidRPr="000F500E">
        <w:rPr>
          <w:rFonts w:ascii="Garamond" w:eastAsia="SimSun" w:hAnsi="Garamond"/>
          <w:sz w:val="24"/>
          <w:szCs w:val="24"/>
          <w:lang w:eastAsia="pl-PL"/>
        </w:rPr>
        <w:t xml:space="preserve">rozumieniu art. 4 ust. </w:t>
      </w:r>
      <w:r w:rsidR="00603A3D">
        <w:rPr>
          <w:rFonts w:ascii="Garamond" w:eastAsia="SimSun" w:hAnsi="Garamond"/>
          <w:sz w:val="24"/>
          <w:szCs w:val="24"/>
          <w:lang w:eastAsia="pl-PL"/>
        </w:rPr>
        <w:t>2</w:t>
      </w:r>
      <w:r w:rsidR="000F500E" w:rsidRPr="000F500E">
        <w:rPr>
          <w:rFonts w:ascii="Garamond" w:eastAsia="SimSun" w:hAnsi="Garamond"/>
          <w:sz w:val="24"/>
          <w:szCs w:val="24"/>
          <w:lang w:eastAsia="pl-PL"/>
        </w:rPr>
        <w:t xml:space="preserve"> pkt 2 ustawy z dnia 20 lipca 2018 r. – Prawo o szkolnictwie wyższym</w:t>
      </w:r>
      <w:r w:rsidR="00E31BEE">
        <w:rPr>
          <w:rFonts w:ascii="Garamond" w:eastAsia="SimSun" w:hAnsi="Garamond"/>
          <w:sz w:val="24"/>
          <w:szCs w:val="24"/>
          <w:lang w:eastAsia="pl-PL"/>
        </w:rPr>
        <w:t>,</w:t>
      </w:r>
      <w:r w:rsidR="000F500E" w:rsidRPr="000F500E">
        <w:rPr>
          <w:rFonts w:ascii="Garamond" w:eastAsia="SimSun" w:hAnsi="Garamond"/>
          <w:sz w:val="24"/>
          <w:szCs w:val="24"/>
          <w:lang w:eastAsia="pl-PL"/>
        </w:rPr>
        <w:t xml:space="preserve"> tj.</w:t>
      </w:r>
      <w:bookmarkEnd w:id="2"/>
      <w:r w:rsidR="000F500E" w:rsidRPr="000F500E">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0F500E">
        <w:rPr>
          <w:rFonts w:ascii="Garamond" w:eastAsia="SimSun" w:hAnsi="Garamond"/>
          <w:sz w:val="24"/>
          <w:szCs w:val="24"/>
          <w:lang w:eastAsia="pl-PL"/>
        </w:rPr>
        <w:t>;</w:t>
      </w:r>
    </w:p>
    <w:p w14:paraId="52D83373" w14:textId="31D9B460" w:rsidR="00442913" w:rsidRPr="003315F5" w:rsidRDefault="00442913"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F455AE">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73812A90" w:rsidR="006553B8" w:rsidRPr="003315F5" w:rsidRDefault="006553B8"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1F7142">
        <w:rPr>
          <w:rFonts w:ascii="Garamond" w:eastAsia="SimSun" w:hAnsi="Garamond"/>
          <w:b/>
          <w:sz w:val="24"/>
          <w:szCs w:val="24"/>
          <w:lang w:eastAsia="pl-PL"/>
        </w:rPr>
        <w:t xml:space="preserve">Dobrej Praktyce Wytwarzania </w:t>
      </w:r>
      <w:r w:rsidRPr="00C23B78">
        <w:rPr>
          <w:rFonts w:ascii="Garamond" w:eastAsia="SimSun" w:hAnsi="Garamond"/>
          <w:sz w:val="24"/>
          <w:szCs w:val="24"/>
          <w:lang w:eastAsia="pl-PL"/>
        </w:rPr>
        <w:t xml:space="preserve">(Good Manufacturing </w:t>
      </w:r>
      <w:proofErr w:type="spellStart"/>
      <w:r w:rsidRPr="00C23B78">
        <w:rPr>
          <w:rFonts w:ascii="Garamond" w:eastAsia="SimSun" w:hAnsi="Garamond"/>
          <w:sz w:val="24"/>
          <w:szCs w:val="24"/>
          <w:lang w:eastAsia="pl-PL"/>
        </w:rPr>
        <w:t>Practice</w:t>
      </w:r>
      <w:proofErr w:type="spellEnd"/>
      <w:r w:rsidRPr="00C23B78">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00F455AE" w:rsidRPr="003315F5">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połączenie efektywnych procedur produkcyjnych oraz skutecznej kontroli i</w:t>
      </w:r>
      <w:r w:rsidR="000A739C">
        <w:rPr>
          <w:rFonts w:ascii="Garamond" w:eastAsia="SimSun" w:hAnsi="Garamond"/>
          <w:sz w:val="24"/>
          <w:szCs w:val="24"/>
        </w:rPr>
        <w:t> </w:t>
      </w:r>
      <w:r w:rsidR="00774049" w:rsidRPr="003315F5">
        <w:rPr>
          <w:rFonts w:ascii="Garamond" w:eastAsia="SimSun" w:hAnsi="Garamond"/>
          <w:sz w:val="24"/>
          <w:szCs w:val="24"/>
        </w:rPr>
        <w:t>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3B340B1F" w:rsidR="0070723E" w:rsidRPr="003315F5" w:rsidRDefault="0070723E" w:rsidP="00256D2C">
      <w:pPr>
        <w:numPr>
          <w:ilvl w:val="0"/>
          <w:numId w:val="5"/>
        </w:numPr>
        <w:spacing w:before="120" w:after="120" w:line="360" w:lineRule="exact"/>
        <w:ind w:left="714" w:hanging="357"/>
        <w:jc w:val="both"/>
        <w:rPr>
          <w:rFonts w:ascii="Garamond" w:eastAsia="SimSun" w:hAnsi="Garamond"/>
          <w:sz w:val="24"/>
          <w:szCs w:val="24"/>
        </w:rPr>
      </w:pPr>
      <w:bookmarkStart w:id="3"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0F500E">
        <w:rPr>
          <w:rFonts w:ascii="Garamond" w:eastAsia="SimSun" w:hAnsi="Garamond"/>
          <w:sz w:val="24"/>
          <w:szCs w:val="24"/>
        </w:rPr>
        <w:t xml:space="preserve"> </w:t>
      </w:r>
      <w:r w:rsidR="000F500E" w:rsidRPr="000F500E">
        <w:rPr>
          <w:rFonts w:ascii="Garamond" w:eastAsia="SimSun" w:hAnsi="Garamond"/>
          <w:sz w:val="24"/>
          <w:szCs w:val="24"/>
        </w:rPr>
        <w:t>uczelni</w:t>
      </w:r>
      <w:r w:rsidR="000F500E">
        <w:rPr>
          <w:rFonts w:ascii="Garamond" w:eastAsia="SimSun" w:hAnsi="Garamond"/>
          <w:sz w:val="24"/>
          <w:szCs w:val="24"/>
        </w:rPr>
        <w:t>e</w:t>
      </w:r>
      <w:r w:rsidR="000F500E" w:rsidRPr="000F500E">
        <w:rPr>
          <w:rFonts w:ascii="Garamond" w:eastAsia="SimSun" w:hAnsi="Garamond"/>
          <w:sz w:val="24"/>
          <w:szCs w:val="24"/>
        </w:rPr>
        <w:t>; federacj</w:t>
      </w:r>
      <w:r w:rsidR="000F500E">
        <w:rPr>
          <w:rFonts w:ascii="Garamond" w:eastAsia="SimSun" w:hAnsi="Garamond"/>
          <w:sz w:val="24"/>
          <w:szCs w:val="24"/>
        </w:rPr>
        <w:t>e</w:t>
      </w:r>
      <w:r w:rsidR="000F500E" w:rsidRPr="000F500E">
        <w:rPr>
          <w:rFonts w:ascii="Garamond" w:eastAsia="SimSun" w:hAnsi="Garamond"/>
          <w:sz w:val="24"/>
          <w:szCs w:val="24"/>
        </w:rPr>
        <w:t xml:space="preserve"> podmiotów systemu szkolnictwa wyższego i nauki; Polsk</w:t>
      </w:r>
      <w:r w:rsidR="000F500E">
        <w:rPr>
          <w:rFonts w:ascii="Garamond" w:eastAsia="SimSun" w:hAnsi="Garamond"/>
          <w:sz w:val="24"/>
          <w:szCs w:val="24"/>
        </w:rPr>
        <w:t>ą</w:t>
      </w:r>
      <w:r w:rsidR="000F500E" w:rsidRPr="000F500E">
        <w:rPr>
          <w:rFonts w:ascii="Garamond" w:eastAsia="SimSun" w:hAnsi="Garamond"/>
          <w:sz w:val="24"/>
          <w:szCs w:val="24"/>
        </w:rPr>
        <w:t xml:space="preserve"> Akademi</w:t>
      </w:r>
      <w:r w:rsidR="00B15559">
        <w:rPr>
          <w:rFonts w:ascii="Garamond" w:eastAsia="SimSun" w:hAnsi="Garamond"/>
          <w:sz w:val="24"/>
          <w:szCs w:val="24"/>
        </w:rPr>
        <w:t>ę</w:t>
      </w:r>
      <w:r w:rsidR="000F500E" w:rsidRPr="000F500E">
        <w:rPr>
          <w:rFonts w:ascii="Garamond" w:eastAsia="SimSun" w:hAnsi="Garamond"/>
          <w:sz w:val="24"/>
          <w:szCs w:val="24"/>
        </w:rPr>
        <w:t xml:space="preserve"> Nauk, działając</w:t>
      </w:r>
      <w:r w:rsidR="000F500E">
        <w:rPr>
          <w:rFonts w:ascii="Garamond" w:eastAsia="SimSun" w:hAnsi="Garamond"/>
          <w:sz w:val="24"/>
          <w:szCs w:val="24"/>
        </w:rPr>
        <w:t>ą</w:t>
      </w:r>
      <w:r w:rsidR="000F500E" w:rsidRPr="000F500E">
        <w:rPr>
          <w:rFonts w:ascii="Garamond" w:eastAsia="SimSun" w:hAnsi="Garamond"/>
          <w:sz w:val="24"/>
          <w:szCs w:val="24"/>
        </w:rPr>
        <w:t xml:space="preserve"> na podstawie ustawy z</w:t>
      </w:r>
      <w:r w:rsidR="000A739C">
        <w:rPr>
          <w:rFonts w:ascii="Garamond" w:eastAsia="SimSun" w:hAnsi="Garamond"/>
          <w:sz w:val="24"/>
          <w:szCs w:val="24"/>
        </w:rPr>
        <w:t> </w:t>
      </w:r>
      <w:r w:rsidR="000F500E" w:rsidRPr="000F500E">
        <w:rPr>
          <w:rFonts w:ascii="Garamond" w:eastAsia="SimSun" w:hAnsi="Garamond"/>
          <w:sz w:val="24"/>
          <w:szCs w:val="24"/>
        </w:rPr>
        <w:t>dnia 30 kwietnia 2010 r. o Polskiej Akademii Nauk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Dz.U. z 2020 poz. 1796), zwan</w:t>
      </w:r>
      <w:r w:rsidR="000F500E">
        <w:rPr>
          <w:rFonts w:ascii="Garamond" w:eastAsia="SimSun" w:hAnsi="Garamond"/>
          <w:sz w:val="24"/>
          <w:szCs w:val="24"/>
        </w:rPr>
        <w:t>ą</w:t>
      </w:r>
      <w:r w:rsidR="000F500E" w:rsidRPr="000F500E">
        <w:rPr>
          <w:rFonts w:ascii="Garamond" w:eastAsia="SimSun" w:hAnsi="Garamond"/>
          <w:sz w:val="24"/>
          <w:szCs w:val="24"/>
        </w:rPr>
        <w:t xml:space="preserve"> dalej „PAN”; instytut naukowy PAN, działający na podstawie ustawy, o której mowa w</w:t>
      </w:r>
      <w:r w:rsidR="000A739C">
        <w:rPr>
          <w:rFonts w:ascii="Garamond" w:eastAsia="SimSun" w:hAnsi="Garamond"/>
          <w:sz w:val="24"/>
          <w:szCs w:val="24"/>
        </w:rPr>
        <w:t> </w:t>
      </w:r>
      <w:r w:rsidR="000F500E" w:rsidRPr="000F500E">
        <w:rPr>
          <w:rFonts w:ascii="Garamond" w:eastAsia="SimSun" w:hAnsi="Garamond"/>
          <w:sz w:val="24"/>
          <w:szCs w:val="24"/>
        </w:rPr>
        <w:t>ustawie z dnia 30 kwietnia 2010 r. o Polskiej Akademii Nauk; instytut badawczy, działający na podstawie ustawy z dnia 30 kwietnia 2010 r. o instytutach badawczych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xml:space="preserve">. Dz. U. z 2021 r. poz. 77); podmiot leczniczy, dla którego podmiotem tworzącym jest publiczna uczelnia medyczna </w:t>
      </w:r>
      <w:r w:rsidR="000F500E" w:rsidRPr="000F500E">
        <w:rPr>
          <w:rFonts w:ascii="Garamond" w:eastAsia="SimSun" w:hAnsi="Garamond"/>
          <w:sz w:val="24"/>
          <w:szCs w:val="24"/>
        </w:rPr>
        <w:lastRenderedPageBreak/>
        <w:t>albo uczelnia 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3"/>
    <w:p w14:paraId="2DB43D5B" w14:textId="562BBD91" w:rsidR="00944134" w:rsidRPr="003315F5" w:rsidRDefault="00944134"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893F61" w:rsidRPr="00893F61">
        <w:rPr>
          <w:rFonts w:ascii="Garamond" w:eastAsia="SimSun" w:hAnsi="Garamond"/>
          <w:sz w:val="24"/>
          <w:szCs w:val="24"/>
        </w:rPr>
        <w:t xml:space="preserve">– </w:t>
      </w:r>
      <w:r w:rsidRPr="003315F5">
        <w:rPr>
          <w:rFonts w:ascii="Garamond" w:eastAsia="SimSun" w:hAnsi="Garamond"/>
          <w:sz w:val="24"/>
          <w:szCs w:val="24"/>
        </w:rPr>
        <w:t xml:space="preserve">należy przez to rozumieć mikro-, małe lub średnie przedsiębiorstwo w rozumieniu art. 2 załącznika I do </w:t>
      </w:r>
      <w:r w:rsidR="00893F61">
        <w:rPr>
          <w:rFonts w:ascii="Garamond" w:eastAsia="SimSun" w:hAnsi="Garamond"/>
          <w:sz w:val="24"/>
          <w:szCs w:val="24"/>
        </w:rPr>
        <w:t>R</w:t>
      </w:r>
      <w:r w:rsidRPr="003315F5">
        <w:rPr>
          <w:rFonts w:ascii="Garamond" w:eastAsia="SimSun" w:hAnsi="Garamond"/>
          <w:sz w:val="24"/>
          <w:szCs w:val="24"/>
        </w:rPr>
        <w:t>ozporządzenia</w:t>
      </w:r>
      <w:r w:rsidR="00A92428">
        <w:rPr>
          <w:rFonts w:ascii="Garamond" w:eastAsia="SimSun" w:hAnsi="Garamond"/>
          <w:sz w:val="24"/>
          <w:szCs w:val="24"/>
        </w:rPr>
        <w:t xml:space="preserve"> nr</w:t>
      </w:r>
      <w:r w:rsidRPr="003315F5">
        <w:rPr>
          <w:rFonts w:ascii="Garamond" w:eastAsia="SimSun" w:hAnsi="Garamond"/>
          <w:sz w:val="24"/>
          <w:szCs w:val="24"/>
        </w:rPr>
        <w:t xml:space="preserve"> 651/2014;</w:t>
      </w:r>
    </w:p>
    <w:p w14:paraId="63AC77CF" w14:textId="055292D5" w:rsidR="00774049" w:rsidRPr="003315F5" w:rsidRDefault="00774049"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F543B" w:rsidRPr="003315F5">
        <w:rPr>
          <w:rFonts w:ascii="Garamond" w:eastAsia="SimSun" w:hAnsi="Garamond"/>
          <w:sz w:val="24"/>
          <w:szCs w:val="24"/>
        </w:rPr>
        <w:t xml:space="preserve">Lider Konsorcjum lub </w:t>
      </w:r>
      <w:r w:rsidR="00E20142" w:rsidRPr="003315F5">
        <w:rPr>
          <w:rFonts w:ascii="Garamond" w:eastAsia="SimSun" w:hAnsi="Garamond"/>
          <w:sz w:val="24"/>
          <w:szCs w:val="24"/>
        </w:rPr>
        <w:t>K</w:t>
      </w:r>
      <w:r w:rsidR="004F543B" w:rsidRPr="003315F5">
        <w:rPr>
          <w:rFonts w:ascii="Garamond" w:eastAsia="SimSun" w:hAnsi="Garamond"/>
          <w:sz w:val="24"/>
          <w:szCs w:val="24"/>
        </w:rPr>
        <w:t xml:space="preserve">onsorcjanta </w:t>
      </w:r>
      <w:r w:rsidRPr="003315F5">
        <w:rPr>
          <w:rFonts w:ascii="Garamond" w:eastAsia="SimSun" w:hAnsi="Garamond"/>
          <w:sz w:val="24"/>
          <w:szCs w:val="24"/>
        </w:rPr>
        <w:t xml:space="preserve">usługi o charakterze merytorycznym – doradczym lub równoważnym (takie jak np. konsultacje zewnętrzne, wykonanie testów), niezwiązane ze zwykłymi kosztami operacyjnymi. Podwykonawca nie może brać udziału w realizacji wspólnej polityki finansowej </w:t>
      </w:r>
      <w:r w:rsidR="004F543B" w:rsidRPr="003315F5">
        <w:rPr>
          <w:rFonts w:ascii="Garamond" w:eastAsia="SimSun" w:hAnsi="Garamond"/>
          <w:sz w:val="24"/>
          <w:szCs w:val="24"/>
        </w:rPr>
        <w:t xml:space="preserve">Konsorcjum </w:t>
      </w:r>
      <w:r w:rsidRPr="003315F5">
        <w:rPr>
          <w:rFonts w:ascii="Garamond" w:eastAsia="SimSun" w:hAnsi="Garamond"/>
          <w:sz w:val="24"/>
          <w:szCs w:val="24"/>
        </w:rPr>
        <w:t>oraz w zarządzaniu Projektem. Podwykonawca nie może występować jako strona Umowy Konsorcjum. Podwykonawca musi być wyłaniany na podstawie przepisów o zamówieniach publicznych, o ile prawo tego wymaga;</w:t>
      </w:r>
    </w:p>
    <w:p w14:paraId="777C72AC" w14:textId="6F9A491E" w:rsidR="00DE3557" w:rsidRPr="003315F5" w:rsidRDefault="00DE3557" w:rsidP="00256D2C">
      <w:pPr>
        <w:numPr>
          <w:ilvl w:val="0"/>
          <w:numId w:val="5"/>
        </w:numPr>
        <w:spacing w:before="120" w:after="120" w:line="360" w:lineRule="exact"/>
        <w:ind w:left="714" w:hanging="357"/>
        <w:jc w:val="both"/>
        <w:rPr>
          <w:rFonts w:ascii="Garamond" w:eastAsia="SimSun" w:hAnsi="Garamond" w:cs="Calibri"/>
          <w:b/>
          <w:sz w:val="24"/>
          <w:szCs w:val="24"/>
          <w:lang w:eastAsia="pl-PL"/>
        </w:rPr>
      </w:pPr>
      <w:r w:rsidRPr="003315F5">
        <w:rPr>
          <w:rFonts w:ascii="Garamond" w:eastAsia="SimSun" w:hAnsi="Garamond" w:cs="Calibri"/>
          <w:b/>
          <w:sz w:val="24"/>
          <w:szCs w:val="24"/>
          <w:lang w:eastAsia="pl-PL"/>
        </w:rPr>
        <w:t>Pracach rozwojowych</w:t>
      </w:r>
      <w:r w:rsidRPr="003315F5">
        <w:rPr>
          <w:rFonts w:ascii="Garamond" w:eastAsia="SimSun" w:hAnsi="Garamond" w:cs="Calibri"/>
          <w:sz w:val="24"/>
          <w:szCs w:val="24"/>
          <w:lang w:eastAsia="pl-PL"/>
        </w:rPr>
        <w:t xml:space="preserve"> </w:t>
      </w:r>
      <w:r w:rsidR="001F7142" w:rsidRPr="003315F5">
        <w:rPr>
          <w:rFonts w:ascii="Garamond" w:eastAsia="SimSun" w:hAnsi="Garamond" w:cs="Calibri"/>
          <w:sz w:val="24"/>
          <w:szCs w:val="24"/>
          <w:lang w:eastAsia="pl-PL"/>
        </w:rPr>
        <w:t>–</w:t>
      </w:r>
      <w:r w:rsidR="002236CC">
        <w:rPr>
          <w:rFonts w:ascii="Garamond" w:eastAsia="SimSun" w:hAnsi="Garamond" w:cs="Calibri"/>
          <w:sz w:val="24"/>
          <w:szCs w:val="24"/>
          <w:lang w:eastAsia="pl-PL"/>
        </w:rPr>
        <w:t xml:space="preserve"> należy przez to rozumieć</w:t>
      </w:r>
      <w:r w:rsidR="000F500E" w:rsidRPr="000F500E">
        <w:rPr>
          <w:rFonts w:ascii="Garamond" w:eastAsiaTheme="minorEastAsia" w:hAnsi="Garamond" w:cstheme="minorBidi"/>
          <w:sz w:val="24"/>
          <w:szCs w:val="24"/>
          <w:lang w:eastAsia="pl-PL"/>
        </w:rPr>
        <w:t xml:space="preserve"> </w:t>
      </w:r>
      <w:r w:rsidR="000F500E" w:rsidRPr="000F500E">
        <w:rPr>
          <w:rFonts w:ascii="Garamond" w:eastAsia="SimSun" w:hAnsi="Garamond" w:cs="Calibri"/>
          <w:sz w:val="24"/>
          <w:szCs w:val="24"/>
          <w:lang w:eastAsia="pl-PL"/>
        </w:rPr>
        <w:t>eksperymentalne prace rozwojowe w</w:t>
      </w:r>
      <w:r w:rsidR="000A739C">
        <w:rPr>
          <w:rFonts w:ascii="Garamond" w:eastAsia="SimSun" w:hAnsi="Garamond" w:cs="Calibri"/>
          <w:sz w:val="24"/>
          <w:szCs w:val="24"/>
          <w:lang w:eastAsia="pl-PL"/>
        </w:rPr>
        <w:t> </w:t>
      </w:r>
      <w:r w:rsidR="000F500E" w:rsidRPr="000F500E">
        <w:rPr>
          <w:rFonts w:ascii="Garamond" w:eastAsia="SimSun" w:hAnsi="Garamond" w:cs="Calibri"/>
          <w:sz w:val="24"/>
          <w:szCs w:val="24"/>
          <w:lang w:eastAsia="pl-PL"/>
        </w:rPr>
        <w:t xml:space="preserve">rozumieniu art. 2 pkt 86) Rozporządzenia </w:t>
      </w:r>
      <w:r w:rsidR="00A92428">
        <w:rPr>
          <w:rFonts w:ascii="Garamond" w:eastAsia="SimSun" w:hAnsi="Garamond" w:cs="Calibri"/>
          <w:sz w:val="24"/>
          <w:szCs w:val="24"/>
          <w:lang w:eastAsia="pl-PL"/>
        </w:rPr>
        <w:t xml:space="preserve">nr </w:t>
      </w:r>
      <w:r w:rsidR="000F500E" w:rsidRPr="000F500E">
        <w:rPr>
          <w:rFonts w:ascii="Garamond" w:eastAsia="SimSun" w:hAnsi="Garamond" w:cs="Calibri"/>
          <w:sz w:val="24"/>
          <w:szCs w:val="24"/>
          <w:lang w:eastAsia="pl-PL"/>
        </w:rPr>
        <w:t>651/2014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w:t>
      </w:r>
      <w:r w:rsidR="00D36266">
        <w:rPr>
          <w:rFonts w:ascii="Garamond" w:eastAsia="SimSun" w:hAnsi="Garamond" w:cs="Calibri"/>
          <w:sz w:val="24"/>
          <w:szCs w:val="24"/>
          <w:lang w:eastAsia="pl-PL"/>
        </w:rPr>
        <w:t>;</w:t>
      </w:r>
      <w:r w:rsidR="000F500E" w:rsidRPr="000F500E">
        <w:rPr>
          <w:rFonts w:ascii="Garamond" w:eastAsia="SimSun" w:hAnsi="Garamond" w:cs="Calibri"/>
          <w:sz w:val="24"/>
          <w:szCs w:val="24"/>
          <w:lang w:eastAsia="pl-PL"/>
        </w:rPr>
        <w:t xml:space="preserve"> prace rozwojowe w rozumieniu art. 4 ust. 3 ustawy z dnia 20 lipca 2018 r. – Prawo o szkolnictwie wyższym tj. działalność obejmująca nabywanie, łączenie, kształtowanie i wykorzystywanie dostępnej aktualnie wiedzy i</w:t>
      </w:r>
      <w:r w:rsidR="000A739C">
        <w:rPr>
          <w:rFonts w:ascii="Garamond" w:eastAsia="SimSun" w:hAnsi="Garamond" w:cs="Calibri"/>
          <w:sz w:val="24"/>
          <w:szCs w:val="24"/>
          <w:lang w:eastAsia="pl-PL"/>
        </w:rPr>
        <w:t> </w:t>
      </w:r>
      <w:r w:rsidR="000F500E" w:rsidRPr="000F500E">
        <w:rPr>
          <w:rFonts w:ascii="Garamond" w:eastAsia="SimSun" w:hAnsi="Garamond" w:cs="Calibri"/>
          <w:sz w:val="24"/>
          <w:szCs w:val="24"/>
          <w:lang w:eastAsia="pl-PL"/>
        </w:rPr>
        <w:t>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p>
    <w:p w14:paraId="63185BF2" w14:textId="42FA225F" w:rsidR="00DE3557"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lastRenderedPageBreak/>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realizowane przez Konsorcjum na podstawie Umowy, o określonej wartości finansowej, prowadzone w ustalonych ramach czasowych, obejmujące realizację zadań określonych we Wniosku o dofinansowanie;</w:t>
      </w:r>
    </w:p>
    <w:p w14:paraId="3975F72C" w14:textId="741C895D"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Lidera Konsorcjum celem rozliczenia przez niego wydatków Konsorcjum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Lidera Konsorcjum 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9A485A4" w:rsidR="002F4C00" w:rsidRPr="00893F61" w:rsidRDefault="002F4C00" w:rsidP="00256D2C">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1F7142">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38A8B6E2" w14:textId="59704371" w:rsidR="00893F61" w:rsidRPr="00893F61" w:rsidRDefault="00893F61"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w:t>
      </w:r>
      <w:r w:rsidR="00CE7E0B">
        <w:rPr>
          <w:rFonts w:ascii="Garamond" w:hAnsi="Garamond"/>
          <w:b/>
          <w:sz w:val="24"/>
          <w:szCs w:val="24"/>
        </w:rPr>
        <w:t xml:space="preserve">nr </w:t>
      </w:r>
      <w:r>
        <w:rPr>
          <w:rFonts w:ascii="Garamond" w:hAnsi="Garamond"/>
          <w:b/>
          <w:sz w:val="24"/>
          <w:szCs w:val="24"/>
        </w:rPr>
        <w:t xml:space="preserve">651/2014 </w:t>
      </w:r>
      <w:r>
        <w:rPr>
          <w:rFonts w:ascii="Garamond" w:hAnsi="Garamond"/>
          <w:sz w:val="24"/>
          <w:szCs w:val="24"/>
        </w:rPr>
        <w:t xml:space="preserve">– </w:t>
      </w:r>
      <w:r w:rsidR="0075461D" w:rsidRPr="003315F5">
        <w:rPr>
          <w:rFonts w:ascii="Garamond" w:hAnsi="Garamond"/>
          <w:sz w:val="24"/>
          <w:szCs w:val="24"/>
          <w:lang w:eastAsia="pl-PL"/>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w:t>
      </w:r>
      <w:r w:rsidR="001F7142">
        <w:rPr>
          <w:rFonts w:ascii="Garamond" w:hAnsi="Garamond"/>
          <w:sz w:val="24"/>
          <w:szCs w:val="24"/>
        </w:rPr>
        <w:t> </w:t>
      </w:r>
      <w:r w:rsidRPr="002F3123">
        <w:rPr>
          <w:rFonts w:ascii="Garamond" w:hAnsi="Garamond"/>
          <w:sz w:val="24"/>
          <w:szCs w:val="24"/>
        </w:rPr>
        <w:t>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w:t>
      </w:r>
      <w:r w:rsidR="001F7142">
        <w:rPr>
          <w:rFonts w:ascii="Garamond" w:hAnsi="Garamond"/>
          <w:sz w:val="24"/>
          <w:szCs w:val="24"/>
        </w:rPr>
        <w:t> </w:t>
      </w:r>
      <w:r w:rsidRPr="002F3123">
        <w:rPr>
          <w:rFonts w:ascii="Garamond" w:hAnsi="Garamond"/>
          <w:sz w:val="24"/>
          <w:szCs w:val="24"/>
        </w:rPr>
        <w:t>26.06.2014</w:t>
      </w:r>
      <w:r w:rsidR="001F7142">
        <w:rPr>
          <w:rFonts w:ascii="Garamond" w:hAnsi="Garamond"/>
          <w:sz w:val="24"/>
          <w:szCs w:val="24"/>
        </w:rPr>
        <w:t> </w:t>
      </w:r>
      <w:r>
        <w:rPr>
          <w:rFonts w:ascii="Garamond" w:hAnsi="Garamond"/>
          <w:sz w:val="24"/>
          <w:szCs w:val="24"/>
        </w:rPr>
        <w:t xml:space="preserve">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0F416C02"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prawdopodobieństwo nieosiągnięcia założeń lub celów Projektu, pomimo postępowania Konsorcjum i podmiotów współpracujących z nim zgodnie z prawem, Umową, mającymi zastosowanie procedurami i dobrymi praktykami, należytą starannością oraz Kodeksem etyki pracownika naukowego, spowodowane okolicznościami niemożliwymi do przewidzenia na etapie ubiegania się o</w:t>
      </w:r>
      <w:r w:rsidR="003272EF">
        <w:rPr>
          <w:rFonts w:ascii="Garamond" w:hAnsi="Garamond"/>
          <w:sz w:val="24"/>
          <w:szCs w:val="24"/>
          <w:lang w:eastAsia="pl-PL"/>
        </w:rPr>
        <w:t> </w:t>
      </w:r>
      <w:r w:rsidRPr="003315F5">
        <w:rPr>
          <w:rFonts w:ascii="Garamond" w:hAnsi="Garamond"/>
          <w:sz w:val="24"/>
          <w:szCs w:val="24"/>
          <w:lang w:eastAsia="pl-PL"/>
        </w:rPr>
        <w:t>dofinansowanie lub uzyskanie negatywnych wyników badań uprawniających do zakończenia badania naukowego;</w:t>
      </w:r>
    </w:p>
    <w:p w14:paraId="5844F7A0" w14:textId="77777777"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zdarzenie bądź serię zdarzeń, niezależnych od Stron, które uniemożliwiają w całości lub części wykonywanie zobowiązań wynikających z Umowy, których Strony nie mogły przewidzieć i którym nie mogły zapobiec ani ich przezwyciężyć poprzez działanie z należytą starannością;</w:t>
      </w:r>
    </w:p>
    <w:p w14:paraId="68DCAAC3" w14:textId="2E551CFE"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 21 ust. 1 Ustawy;</w:t>
      </w:r>
    </w:p>
    <w:p w14:paraId="52C9ACC6" w14:textId="5BD93109" w:rsidR="00FC07A3"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Konsorcjum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1F7142">
        <w:rPr>
          <w:rFonts w:ascii="Garamond" w:eastAsia="SimSun" w:hAnsi="Garamond"/>
          <w:sz w:val="24"/>
          <w:szCs w:val="24"/>
          <w:lang w:eastAsia="pl-PL"/>
        </w:rPr>
        <w:t>;</w:t>
      </w:r>
    </w:p>
    <w:p w14:paraId="3160E5EB" w14:textId="464DAFF4" w:rsidR="005A39A8" w:rsidRDefault="005A39A8"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 zgodnie</w:t>
      </w:r>
      <w:r w:rsidRPr="003315F5">
        <w:rPr>
          <w:rFonts w:ascii="Garamond" w:hAnsi="Garamond"/>
          <w:sz w:val="24"/>
          <w:szCs w:val="24"/>
        </w:rPr>
        <w:t xml:space="preserve"> z</w:t>
      </w:r>
      <w:r w:rsidR="001F7142">
        <w:rPr>
          <w:rFonts w:ascii="Garamond" w:hAnsi="Garamond"/>
          <w:sz w:val="24"/>
          <w:szCs w:val="24"/>
        </w:rPr>
        <w:t> </w:t>
      </w:r>
      <w:r w:rsidRPr="003315F5">
        <w:rPr>
          <w:rFonts w:ascii="Garamond" w:hAnsi="Garamond"/>
          <w:sz w:val="24"/>
          <w:szCs w:val="24"/>
        </w:rPr>
        <w:t xml:space="preserve">§14-16 Rozporządzenia Ministra Zdrowia z dnia 5 września 2019 r. w sprawie warunków i trybu udzielania pomocy publicznej i pomocy </w:t>
      </w:r>
      <w:r w:rsidRPr="003315F5">
        <w:rPr>
          <w:rFonts w:ascii="Garamond" w:hAnsi="Garamond"/>
          <w:i/>
          <w:sz w:val="24"/>
          <w:szCs w:val="24"/>
        </w:rPr>
        <w:t xml:space="preserve">de </w:t>
      </w:r>
      <w:proofErr w:type="spellStart"/>
      <w:r w:rsidRPr="003315F5">
        <w:rPr>
          <w:rFonts w:ascii="Garamond" w:hAnsi="Garamond"/>
          <w:i/>
          <w:sz w:val="24"/>
          <w:szCs w:val="24"/>
        </w:rPr>
        <w:t>minimis</w:t>
      </w:r>
      <w:proofErr w:type="spellEnd"/>
      <w:r w:rsidRPr="003315F5">
        <w:rPr>
          <w:rFonts w:ascii="Garamond" w:hAnsi="Garamond"/>
          <w:sz w:val="24"/>
          <w:szCs w:val="24"/>
        </w:rPr>
        <w:t xml:space="preserve"> za pośrednictwem Agencji Badań Medycznych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Pr="003315F5">
        <w:rPr>
          <w:rFonts w:ascii="Garamond" w:hAnsi="Garamond"/>
          <w:sz w:val="24"/>
          <w:szCs w:val="24"/>
        </w:rPr>
        <w:t xml:space="preserve">Dz. U. </w:t>
      </w:r>
      <w:r w:rsidR="00A36E98">
        <w:rPr>
          <w:rFonts w:ascii="Garamond" w:hAnsi="Garamond"/>
          <w:sz w:val="24"/>
          <w:szCs w:val="24"/>
        </w:rPr>
        <w:t xml:space="preserve">z </w:t>
      </w:r>
      <w:r w:rsidRPr="003315F5">
        <w:rPr>
          <w:rFonts w:ascii="Garamond" w:hAnsi="Garamond"/>
          <w:sz w:val="24"/>
          <w:szCs w:val="24"/>
        </w:rPr>
        <w:t>2019</w:t>
      </w:r>
      <w:r w:rsidR="00A36E98">
        <w:rPr>
          <w:rFonts w:ascii="Garamond" w:hAnsi="Garamond"/>
          <w:sz w:val="24"/>
          <w:szCs w:val="24"/>
        </w:rPr>
        <w:t xml:space="preserve"> r.,</w:t>
      </w:r>
      <w:r w:rsidRPr="003315F5">
        <w:rPr>
          <w:rFonts w:ascii="Garamond" w:hAnsi="Garamond"/>
          <w:sz w:val="24"/>
          <w:szCs w:val="24"/>
        </w:rPr>
        <w:t xml:space="preserve"> poz. 1</w:t>
      </w:r>
      <w:r w:rsidR="00A36E98">
        <w:rPr>
          <w:rFonts w:ascii="Garamond" w:hAnsi="Garamond"/>
          <w:sz w:val="24"/>
          <w:szCs w:val="24"/>
        </w:rPr>
        <w:t>786</w:t>
      </w:r>
      <w:r w:rsidRPr="003315F5">
        <w:rPr>
          <w:rFonts w:ascii="Garamond" w:hAnsi="Garamond"/>
          <w:sz w:val="24"/>
          <w:szCs w:val="24"/>
        </w:rPr>
        <w:t>)</w:t>
      </w:r>
      <w:r w:rsidR="002446D0" w:rsidRPr="003315F5">
        <w:rPr>
          <w:rFonts w:ascii="Garamond" w:hAnsi="Garamond"/>
          <w:sz w:val="24"/>
          <w:szCs w:val="24"/>
        </w:rPr>
        <w:t>.</w:t>
      </w:r>
      <w:r w:rsidRPr="003315F5">
        <w:rPr>
          <w:rFonts w:ascii="Garamond" w:hAnsi="Garamond"/>
          <w:sz w:val="24"/>
          <w:szCs w:val="24"/>
        </w:rPr>
        <w:t xml:space="preserve"> </w:t>
      </w:r>
      <w:r w:rsidR="002446D0" w:rsidRPr="003315F5">
        <w:rPr>
          <w:rFonts w:ascii="Garamond" w:hAnsi="Garamond"/>
          <w:sz w:val="24"/>
          <w:szCs w:val="24"/>
        </w:rPr>
        <w:t>P</w:t>
      </w:r>
      <w:r w:rsidRPr="003315F5">
        <w:rPr>
          <w:rFonts w:ascii="Garamond" w:hAnsi="Garamond"/>
          <w:sz w:val="24"/>
          <w:szCs w:val="24"/>
        </w:rPr>
        <w:t xml:space="preserve">omoc publiczna na pokrycie kosztów usług doradczych jest udzielana mikro-, małemu lub średniemu przedsiębiorcy, który realizuje </w:t>
      </w:r>
      <w:r w:rsidRPr="003315F5">
        <w:rPr>
          <w:rFonts w:ascii="Garamond" w:hAnsi="Garamond"/>
          <w:sz w:val="24"/>
          <w:szCs w:val="24"/>
        </w:rPr>
        <w:lastRenderedPageBreak/>
        <w:t>fazę badań lub rozwoju produktu powstałego w wyniku badań naukowych lub prac rozwojowych</w:t>
      </w:r>
      <w:r w:rsidR="00180346">
        <w:rPr>
          <w:rFonts w:ascii="Garamond" w:hAnsi="Garamond"/>
          <w:sz w:val="24"/>
          <w:szCs w:val="24"/>
        </w:rPr>
        <w:t xml:space="preserve"> </w:t>
      </w:r>
      <w:r w:rsidR="00180346" w:rsidRPr="00180346">
        <w:rPr>
          <w:rFonts w:ascii="Garamond" w:hAnsi="Garamond"/>
          <w:sz w:val="24"/>
          <w:szCs w:val="24"/>
        </w:rPr>
        <w:t>lub wprowadza na rynek po raz pierwszy produkt powstały w wyniku badań naukowych lub prac rozwojowych.</w:t>
      </w:r>
      <w:r w:rsidRPr="003315F5">
        <w:rPr>
          <w:rFonts w:ascii="Garamond" w:hAnsi="Garamond"/>
          <w:sz w:val="24"/>
          <w:szCs w:val="24"/>
        </w:rPr>
        <w:t xml:space="preserve">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23B4346"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634E2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0406FC8B"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5"/>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 xml:space="preserve">finansowanego w trybie </w:t>
      </w:r>
      <w:r w:rsidR="008E0090" w:rsidRPr="008E0090">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1F7142">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w:t>
      </w:r>
      <w:r w:rsidR="000A739C">
        <w:rPr>
          <w:rFonts w:ascii="Garamond" w:hAnsi="Garamond"/>
          <w:sz w:val="24"/>
          <w:szCs w:val="24"/>
          <w:lang w:eastAsia="pl-PL"/>
        </w:rPr>
        <w:t>m.in.</w:t>
      </w:r>
      <w:r w:rsidR="00CE55F8">
        <w:rPr>
          <w:rFonts w:ascii="Garamond" w:hAnsi="Garamond"/>
          <w:sz w:val="24"/>
          <w:szCs w:val="24"/>
          <w:lang w:eastAsia="pl-PL"/>
        </w:rPr>
        <w:t xml:space="preserve"> </w:t>
      </w:r>
      <w:r w:rsidR="00642CBD" w:rsidRPr="003315F5">
        <w:rPr>
          <w:rFonts w:ascii="Garamond" w:hAnsi="Garamond"/>
          <w:sz w:val="24"/>
          <w:szCs w:val="24"/>
          <w:lang w:eastAsia="pl-PL"/>
        </w:rPr>
        <w:t xml:space="preserve">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w:t>
      </w:r>
      <w:r w:rsidR="001F7142">
        <w:rPr>
          <w:rFonts w:ascii="Garamond" w:hAnsi="Garamond"/>
          <w:sz w:val="24"/>
          <w:szCs w:val="24"/>
          <w:lang w:eastAsia="pl-PL"/>
        </w:rPr>
        <w:noBreakHyphen/>
      </w:r>
      <w:r w:rsidR="00642CBD" w:rsidRPr="003315F5">
        <w:rPr>
          <w:rFonts w:ascii="Garamond" w:hAnsi="Garamond"/>
          <w:sz w:val="24"/>
          <w:szCs w:val="24"/>
          <w:lang w:eastAsia="pl-PL"/>
        </w:rPr>
        <w:t>CoV</w:t>
      </w:r>
      <w:r w:rsidR="001F7142">
        <w:rPr>
          <w:rFonts w:ascii="Garamond" w:hAnsi="Garamond"/>
          <w:sz w:val="24"/>
          <w:szCs w:val="24"/>
          <w:lang w:eastAsia="pl-PL"/>
        </w:rPr>
        <w:noBreakHyphen/>
      </w:r>
      <w:r w:rsidR="00642CBD" w:rsidRPr="003315F5">
        <w:rPr>
          <w:rFonts w:ascii="Garamond" w:hAnsi="Garamond"/>
          <w:sz w:val="24"/>
          <w:szCs w:val="24"/>
          <w:lang w:eastAsia="pl-PL"/>
        </w:rPr>
        <w:t>2</w:t>
      </w:r>
      <w:r w:rsidR="00CE55F8">
        <w:rPr>
          <w:rFonts w:ascii="Garamond" w:hAnsi="Garamond"/>
          <w:sz w:val="24"/>
          <w:szCs w:val="24"/>
          <w:lang w:eastAsia="pl-PL"/>
        </w:rPr>
        <w:t xml:space="preserve">, poprzez </w:t>
      </w:r>
      <w:r w:rsidR="00CE55F8" w:rsidRPr="00CE55F8">
        <w:rPr>
          <w:rFonts w:ascii="Garamond" w:hAnsi="Garamond"/>
          <w:sz w:val="24"/>
          <w:szCs w:val="24"/>
          <w:lang w:eastAsia="pl-PL"/>
        </w:rPr>
        <w:t>opracowanie i doprowadzenie do co najmniej I fazy badań klinicznych produktu leczniczego opartego o RNA ze szczególnym uwzględnieniem szczepionki lub innowacyjnego leku przeciw wirusom RNA lub osiągnięcia możliwości produkcyjnych produktów leczniczych opartych o RNA lub innowacyjnego leku przeciw wirusom RNA</w:t>
      </w:r>
      <w:r w:rsidRPr="003315F5">
        <w:rPr>
          <w:rFonts w:ascii="Garamond" w:hAnsi="Garamond"/>
          <w:sz w:val="24"/>
          <w:szCs w:val="24"/>
          <w:lang w:eastAsia="pl-PL"/>
        </w:rPr>
        <w:t>.</w:t>
      </w:r>
    </w:p>
    <w:p w14:paraId="48A24198" w14:textId="70E4C401"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W ramach realizacji Projektu Konsorcjum zobowiązuje się do przeprowadzenia </w:t>
      </w:r>
      <w:r w:rsidR="005A39A8" w:rsidRPr="003315F5">
        <w:rPr>
          <w:rFonts w:ascii="Garamond" w:hAnsi="Garamond"/>
          <w:sz w:val="24"/>
          <w:szCs w:val="24"/>
          <w:lang w:eastAsia="pl-PL"/>
        </w:rPr>
        <w:t>badań podstawowych  lub badań przemysłowych</w:t>
      </w:r>
      <w:r w:rsidR="00893F61">
        <w:rPr>
          <w:rFonts w:ascii="Garamond" w:hAnsi="Garamond"/>
          <w:sz w:val="24"/>
          <w:szCs w:val="24"/>
          <w:lang w:eastAsia="pl-PL"/>
        </w:rPr>
        <w:t>,</w:t>
      </w:r>
      <w:r w:rsidRPr="003315F5">
        <w:rPr>
          <w:rFonts w:ascii="Garamond" w:hAnsi="Garamond"/>
          <w:sz w:val="24"/>
          <w:szCs w:val="24"/>
          <w:lang w:eastAsia="pl-PL"/>
        </w:rPr>
        <w:t xml:space="preserve"> prac rozwojowych</w:t>
      </w:r>
      <w:r w:rsidR="00893F61">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6"/>
      </w:r>
      <w:r w:rsidR="008C1C34" w:rsidRPr="003315F5">
        <w:rPr>
          <w:rFonts w:ascii="Garamond" w:hAnsi="Garamond"/>
          <w:sz w:val="24"/>
          <w:szCs w:val="24"/>
          <w:lang w:eastAsia="pl-PL"/>
        </w:rPr>
        <w:t xml:space="preserve"> i realizacji </w:t>
      </w:r>
      <w:r w:rsidR="00DC00D5">
        <w:rPr>
          <w:rFonts w:ascii="Garamond" w:hAnsi="Garamond"/>
          <w:sz w:val="24"/>
          <w:szCs w:val="24"/>
          <w:lang w:eastAsia="pl-PL"/>
        </w:rPr>
        <w:t>P</w:t>
      </w:r>
      <w:r w:rsidR="008C1C34" w:rsidRPr="003315F5">
        <w:rPr>
          <w:rFonts w:ascii="Garamond" w:hAnsi="Garamond"/>
          <w:sz w:val="24"/>
          <w:szCs w:val="24"/>
          <w:lang w:eastAsia="pl-PL"/>
        </w:rPr>
        <w:t xml:space="preserve">rojektu, którego częścią jest przeprowadzenie komercyjnego badania klinicznego – </w:t>
      </w:r>
      <w:r w:rsidR="008C1C34" w:rsidRPr="001208C4">
        <w:rPr>
          <w:rFonts w:ascii="Garamond" w:hAnsi="Garamond"/>
          <w:sz w:val="24"/>
          <w:szCs w:val="24"/>
          <w:highlight w:val="yellow"/>
          <w:lang w:eastAsia="pl-PL"/>
        </w:rPr>
        <w:t>Projekt pn</w:t>
      </w:r>
      <w:r w:rsidR="00893F61" w:rsidRPr="001208C4">
        <w:rPr>
          <w:rFonts w:ascii="Garamond" w:hAnsi="Garamond"/>
          <w:sz w:val="24"/>
          <w:szCs w:val="24"/>
          <w:highlight w:val="yellow"/>
          <w:lang w:eastAsia="pl-PL"/>
        </w:rPr>
        <w:t>.</w:t>
      </w:r>
      <w:r w:rsidR="00163AB0">
        <w:rPr>
          <w:rFonts w:ascii="Garamond" w:hAnsi="Garamond"/>
          <w:sz w:val="24"/>
          <w:szCs w:val="24"/>
          <w:highlight w:val="yellow"/>
          <w:lang w:eastAsia="pl-PL"/>
        </w:rPr>
        <w:t xml:space="preserve"> „…(</w:t>
      </w:r>
      <w:r w:rsidR="00F85969">
        <w:rPr>
          <w:rFonts w:ascii="Garamond" w:hAnsi="Garamond"/>
          <w:i/>
          <w:sz w:val="24"/>
          <w:szCs w:val="24"/>
          <w:highlight w:val="yellow"/>
          <w:lang w:eastAsia="pl-PL"/>
        </w:rPr>
        <w:t>n</w:t>
      </w:r>
      <w:r w:rsidR="00163AB0" w:rsidRPr="00C23B78">
        <w:rPr>
          <w:rFonts w:ascii="Garamond" w:hAnsi="Garamond"/>
          <w:i/>
          <w:sz w:val="24"/>
          <w:szCs w:val="24"/>
          <w:highlight w:val="yellow"/>
          <w:lang w:eastAsia="pl-PL"/>
        </w:rPr>
        <w:t>ależy podać nazwę Projektu</w:t>
      </w:r>
      <w:r w:rsidR="00163AB0">
        <w:rPr>
          <w:rFonts w:ascii="Garamond" w:hAnsi="Garamond"/>
          <w:sz w:val="24"/>
          <w:szCs w:val="24"/>
          <w:highlight w:val="yellow"/>
          <w:lang w:eastAsia="pl-PL"/>
        </w:rPr>
        <w:t>) …”</w:t>
      </w:r>
      <w:r w:rsidRPr="003315F5">
        <w:rPr>
          <w:rFonts w:ascii="Garamond" w:hAnsi="Garamond"/>
          <w:sz w:val="24"/>
          <w:szCs w:val="24"/>
          <w:lang w:eastAsia="pl-PL"/>
        </w:rPr>
        <w:t>, w zakresie szczegółowo opisanym we Wniosku o dofinansowanie, stanowiącym Załącznik nr 3 do Umowy.</w:t>
      </w:r>
    </w:p>
    <w:p w14:paraId="686AEC64" w14:textId="532C314C" w:rsidR="00A570F6" w:rsidRPr="003315F5" w:rsidRDefault="00A570F6"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 xml:space="preserve"> </w:t>
      </w:r>
      <w:r w:rsidRPr="003315F5">
        <w:rPr>
          <w:rFonts w:ascii="Garamond" w:hAnsi="Garamond"/>
          <w:sz w:val="24"/>
          <w:szCs w:val="24"/>
          <w:lang w:eastAsia="pl-PL"/>
        </w:rPr>
        <w:t>udzielane jest na podstawie Rozdziału 2 rozporządzenia Ministra Zdrowia z dnia 5</w:t>
      </w:r>
      <w:r w:rsidR="00163AB0">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C23B78">
        <w:rPr>
          <w:rFonts w:ascii="Garamond" w:hAnsi="Garamond"/>
          <w:i/>
          <w:sz w:val="24"/>
          <w:szCs w:val="24"/>
          <w:lang w:eastAsia="pl-PL"/>
        </w:rPr>
        <w:t xml:space="preserve">de </w:t>
      </w:r>
      <w:proofErr w:type="spellStart"/>
      <w:r w:rsidRPr="00C23B78">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w:t>
      </w:r>
      <w:r w:rsidR="00163AB0">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 xml:space="preserve">ozporządzenia </w:t>
      </w:r>
      <w:r w:rsidR="00F85969">
        <w:rPr>
          <w:rFonts w:ascii="Garamond" w:hAnsi="Garamond"/>
          <w:sz w:val="24"/>
          <w:szCs w:val="24"/>
          <w:lang w:eastAsia="pl-PL"/>
        </w:rPr>
        <w:t xml:space="preserve">nr </w:t>
      </w:r>
      <w:r w:rsidRPr="003315F5">
        <w:rPr>
          <w:rFonts w:ascii="Garamond" w:hAnsi="Garamond"/>
          <w:sz w:val="24"/>
          <w:szCs w:val="24"/>
          <w:lang w:eastAsia="pl-PL"/>
        </w:rPr>
        <w:t>651/2014.</w:t>
      </w:r>
    </w:p>
    <w:p w14:paraId="63CF01E8" w14:textId="3155CCD8" w:rsidR="0026315A" w:rsidRPr="003315F5" w:rsidRDefault="0026315A"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w:t>
      </w:r>
      <w:r w:rsidRPr="003315F5">
        <w:rPr>
          <w:rFonts w:ascii="Garamond" w:hAnsi="Garamond"/>
          <w:sz w:val="24"/>
          <w:szCs w:val="24"/>
          <w:lang w:eastAsia="pl-PL"/>
        </w:rPr>
        <w:lastRenderedPageBreak/>
        <w:t xml:space="preserve">udzielania pomocy publicznej i pomocy </w:t>
      </w:r>
      <w:r w:rsidRPr="000A739C">
        <w:rPr>
          <w:rFonts w:ascii="Garamond" w:hAnsi="Garamond"/>
          <w:i/>
          <w:sz w:val="24"/>
          <w:szCs w:val="24"/>
          <w:lang w:eastAsia="pl-PL"/>
        </w:rPr>
        <w:t xml:space="preserve">de </w:t>
      </w:r>
      <w:proofErr w:type="spellStart"/>
      <w:r w:rsidRPr="000A739C">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w:t>
      </w:r>
      <w:r w:rsidR="00163AB0">
        <w:rPr>
          <w:rFonts w:ascii="Garamond" w:hAnsi="Garamond"/>
          <w:sz w:val="24"/>
          <w:szCs w:val="24"/>
          <w:lang w:eastAsia="pl-PL"/>
        </w:rPr>
        <w:t> </w:t>
      </w:r>
      <w:r w:rsidRPr="003315F5">
        <w:rPr>
          <w:rFonts w:ascii="Garamond" w:hAnsi="Garamond"/>
          <w:sz w:val="24"/>
          <w:szCs w:val="24"/>
          <w:lang w:eastAsia="pl-PL"/>
        </w:rPr>
        <w:t xml:space="preserve">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w:t>
      </w:r>
      <w:r w:rsidR="00A11A73">
        <w:rPr>
          <w:rFonts w:ascii="Garamond" w:hAnsi="Garamond"/>
          <w:sz w:val="24"/>
          <w:szCs w:val="24"/>
          <w:lang w:eastAsia="pl-PL"/>
        </w:rPr>
        <w:t xml:space="preserve"> nr</w:t>
      </w:r>
      <w:r w:rsidRPr="003315F5">
        <w:rPr>
          <w:rFonts w:ascii="Garamond" w:hAnsi="Garamond"/>
          <w:sz w:val="24"/>
          <w:szCs w:val="24"/>
          <w:lang w:eastAsia="pl-PL"/>
        </w:rPr>
        <w:t xml:space="preserve"> 651/2014.</w:t>
      </w:r>
    </w:p>
    <w:p w14:paraId="13BB4913" w14:textId="10D5A3A4"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Szczegółowy podział zadań w Projekcie pomiędzy Lidera Konsorcjum i Konsorcjantów został uregulowany w Umowie </w:t>
      </w:r>
      <w:r w:rsidR="00163AB0">
        <w:rPr>
          <w:rFonts w:ascii="Garamond" w:hAnsi="Garamond"/>
          <w:sz w:val="24"/>
          <w:szCs w:val="24"/>
          <w:lang w:eastAsia="pl-PL"/>
        </w:rPr>
        <w:t>K</w:t>
      </w:r>
      <w:r w:rsidRPr="003315F5">
        <w:rPr>
          <w:rFonts w:ascii="Garamond" w:hAnsi="Garamond"/>
          <w:sz w:val="24"/>
          <w:szCs w:val="24"/>
          <w:lang w:eastAsia="pl-PL"/>
        </w:rPr>
        <w:t>onsorcjum, któr</w:t>
      </w:r>
      <w:r w:rsidR="003C42C7" w:rsidRPr="003315F5">
        <w:rPr>
          <w:rFonts w:ascii="Garamond" w:hAnsi="Garamond"/>
          <w:sz w:val="24"/>
          <w:szCs w:val="24"/>
          <w:lang w:eastAsia="pl-PL"/>
        </w:rPr>
        <w:t>a</w:t>
      </w:r>
      <w:r w:rsidRPr="003315F5">
        <w:rPr>
          <w:rFonts w:ascii="Garamond" w:hAnsi="Garamond"/>
          <w:sz w:val="24"/>
          <w:szCs w:val="24"/>
          <w:lang w:eastAsia="pl-PL"/>
        </w:rPr>
        <w:t xml:space="preserve"> stanowi Załącznik nr </w:t>
      </w:r>
      <w:r w:rsidR="00961E08" w:rsidRPr="003315F5">
        <w:rPr>
          <w:rFonts w:ascii="Garamond" w:hAnsi="Garamond"/>
          <w:sz w:val="24"/>
          <w:szCs w:val="24"/>
          <w:lang w:eastAsia="pl-PL"/>
        </w:rPr>
        <w:t>10</w:t>
      </w:r>
      <w:r w:rsidRPr="003315F5">
        <w:rPr>
          <w:rFonts w:ascii="Garamond" w:hAnsi="Garamond"/>
          <w:sz w:val="24"/>
          <w:szCs w:val="24"/>
          <w:lang w:eastAsia="pl-PL"/>
        </w:rPr>
        <w:t xml:space="preserve"> do Umowy. Lider Konsorcjum zapewnia, że Umowa </w:t>
      </w:r>
      <w:r w:rsidR="008C1C34" w:rsidRPr="003315F5">
        <w:rPr>
          <w:rFonts w:ascii="Garamond" w:hAnsi="Garamond"/>
          <w:sz w:val="24"/>
          <w:szCs w:val="24"/>
          <w:lang w:eastAsia="pl-PL"/>
        </w:rPr>
        <w:t>K</w:t>
      </w:r>
      <w:r w:rsidRPr="003315F5">
        <w:rPr>
          <w:rFonts w:ascii="Garamond" w:hAnsi="Garamond"/>
          <w:sz w:val="24"/>
          <w:szCs w:val="24"/>
          <w:lang w:eastAsia="pl-PL"/>
        </w:rPr>
        <w:t>onsorcjum zawiera postanowienia zapewniające prawidłową realizację Projektu przez Konsorcjantów oraz wykonywanie przez nich wszelkich obowiązków, które są niezbędne do prawidłowej realizacji Umowy.</w:t>
      </w:r>
    </w:p>
    <w:p w14:paraId="14C52D64" w14:textId="241405A6" w:rsidR="00935AA3" w:rsidRPr="003315F5" w:rsidRDefault="00935AA3"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Lider </w:t>
      </w:r>
      <w:r w:rsidR="00605F7B">
        <w:rPr>
          <w:rFonts w:ascii="Garamond" w:hAnsi="Garamond"/>
          <w:sz w:val="24"/>
          <w:szCs w:val="24"/>
          <w:lang w:eastAsia="pl-PL"/>
        </w:rPr>
        <w:t>K</w:t>
      </w:r>
      <w:r w:rsidRPr="003315F5">
        <w:rPr>
          <w:rFonts w:ascii="Garamond" w:hAnsi="Garamond"/>
          <w:sz w:val="24"/>
          <w:szCs w:val="24"/>
          <w:lang w:eastAsia="pl-PL"/>
        </w:rPr>
        <w:t xml:space="preserve">onsorcjum oraz </w:t>
      </w:r>
      <w:r w:rsidR="00FE6589" w:rsidRPr="003315F5">
        <w:rPr>
          <w:rFonts w:ascii="Garamond" w:hAnsi="Garamond"/>
          <w:sz w:val="24"/>
          <w:szCs w:val="24"/>
          <w:lang w:eastAsia="pl-PL"/>
        </w:rPr>
        <w:t>K</w:t>
      </w:r>
      <w:r w:rsidRPr="003315F5">
        <w:rPr>
          <w:rFonts w:ascii="Garamond" w:hAnsi="Garamond"/>
          <w:sz w:val="24"/>
          <w:szCs w:val="24"/>
          <w:lang w:eastAsia="pl-PL"/>
        </w:rPr>
        <w:t>onsorcjan</w:t>
      </w:r>
      <w:r w:rsidR="00605F7B">
        <w:rPr>
          <w:rFonts w:ascii="Garamond" w:hAnsi="Garamond"/>
          <w:sz w:val="24"/>
          <w:szCs w:val="24"/>
          <w:lang w:eastAsia="pl-PL"/>
        </w:rPr>
        <w:t>ci</w:t>
      </w:r>
      <w:r w:rsidRPr="003315F5">
        <w:rPr>
          <w:rFonts w:ascii="Garamond" w:hAnsi="Garamond"/>
          <w:sz w:val="24"/>
          <w:szCs w:val="24"/>
          <w:lang w:eastAsia="pl-PL"/>
        </w:rPr>
        <w:t xml:space="preserve"> zobowiązują się do realizacji pełnego zakresu rzeczowego Projektu, zgodnie z </w:t>
      </w:r>
      <w:r w:rsidR="00A7706D">
        <w:rPr>
          <w:rFonts w:ascii="Garamond" w:hAnsi="Garamond"/>
          <w:sz w:val="24"/>
          <w:szCs w:val="24"/>
          <w:lang w:eastAsia="pl-PL"/>
        </w:rPr>
        <w:t>W</w:t>
      </w:r>
      <w:r w:rsidRPr="003315F5">
        <w:rPr>
          <w:rFonts w:ascii="Garamond" w:hAnsi="Garamond"/>
          <w:sz w:val="24"/>
          <w:szCs w:val="24"/>
          <w:lang w:eastAsia="pl-PL"/>
        </w:rPr>
        <w:t xml:space="preserve">nioskiem o dofinansowanie stanowiącym załącznik </w:t>
      </w:r>
      <w:r w:rsidR="00F975F7" w:rsidRPr="003315F5">
        <w:rPr>
          <w:rFonts w:ascii="Garamond" w:hAnsi="Garamond"/>
          <w:sz w:val="24"/>
          <w:szCs w:val="24"/>
          <w:lang w:eastAsia="pl-PL"/>
        </w:rPr>
        <w:t xml:space="preserve">nr 3 </w:t>
      </w:r>
      <w:r w:rsidRPr="003315F5">
        <w:rPr>
          <w:rFonts w:ascii="Garamond" w:hAnsi="Garamond"/>
          <w:sz w:val="24"/>
          <w:szCs w:val="24"/>
          <w:lang w:eastAsia="pl-PL"/>
        </w:rPr>
        <w:t>do Umowy.</w:t>
      </w:r>
    </w:p>
    <w:p w14:paraId="12EF241D" w14:textId="1344BF1A"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2A4A382A" w:rsidR="00470B61" w:rsidRPr="003315F5" w:rsidRDefault="00470B61" w:rsidP="003315F5">
      <w:pPr>
        <w:pStyle w:val="Akapitzlist"/>
        <w:keepNext/>
        <w:numPr>
          <w:ilvl w:val="0"/>
          <w:numId w:val="15"/>
        </w:numPr>
        <w:spacing w:before="120" w:after="120" w:line="360" w:lineRule="exact"/>
        <w:jc w:val="both"/>
        <w:rPr>
          <w:rFonts w:ascii="Garamond" w:hAnsi="Garamond"/>
          <w:sz w:val="24"/>
          <w:szCs w:val="24"/>
        </w:rPr>
      </w:pPr>
      <w:r w:rsidRPr="003315F5">
        <w:rPr>
          <w:rFonts w:ascii="Garamond" w:hAnsi="Garamond"/>
          <w:sz w:val="24"/>
          <w:szCs w:val="24"/>
          <w:lang w:eastAsia="pl-PL"/>
        </w:rPr>
        <w:t>Lider Konsorcjum i Konsorcjant zobowiązują się do realizacji Projektu z należytą starannością i</w:t>
      </w:r>
      <w:r w:rsidR="00A25299" w:rsidRPr="003315F5">
        <w:rPr>
          <w:rFonts w:ascii="Garamond" w:hAnsi="Garamond"/>
          <w:sz w:val="24"/>
          <w:szCs w:val="24"/>
          <w:lang w:eastAsia="pl-PL"/>
        </w:rPr>
        <w:t> </w:t>
      </w:r>
      <w:r w:rsidRPr="003315F5">
        <w:rPr>
          <w:rFonts w:ascii="Garamond" w:hAnsi="Garamond"/>
          <w:sz w:val="24"/>
          <w:szCs w:val="24"/>
          <w:lang w:eastAsia="pl-PL"/>
        </w:rPr>
        <w:t>wykorzystania dofinansowania zgodnie z:</w:t>
      </w:r>
    </w:p>
    <w:p w14:paraId="470CE95F" w14:textId="7AA4888F"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30FBDB0A"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DD1849E" w:rsidR="00470B61" w:rsidRPr="003315F5" w:rsidRDefault="00470B61" w:rsidP="003315F5">
      <w:pPr>
        <w:pStyle w:val="Akapitzlist"/>
        <w:keepNext/>
        <w:numPr>
          <w:ilvl w:val="0"/>
          <w:numId w:val="15"/>
        </w:numPr>
        <w:spacing w:before="120" w:after="120" w:line="360" w:lineRule="exact"/>
        <w:ind w:hanging="357"/>
        <w:jc w:val="both"/>
        <w:rPr>
          <w:rFonts w:ascii="Garamond" w:hAnsi="Garamond"/>
          <w:sz w:val="24"/>
          <w:szCs w:val="24"/>
        </w:rPr>
      </w:pPr>
      <w:r w:rsidRPr="003315F5">
        <w:rPr>
          <w:rFonts w:ascii="Garamond" w:hAnsi="Garamond"/>
          <w:sz w:val="24"/>
          <w:szCs w:val="24"/>
          <w:lang w:eastAsia="pl-PL"/>
        </w:rPr>
        <w:t>Lider Konsorcjum zobowiązuje się w szczególności:</w:t>
      </w:r>
    </w:p>
    <w:p w14:paraId="444DF6CD" w14:textId="4C6C87DB" w:rsidR="00470B61" w:rsidRPr="003315F5" w:rsidRDefault="00470B61"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wraz z Konsorcjantami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0D37DC45" w:rsidR="00D765C4" w:rsidRPr="003315F5" w:rsidRDefault="00D765C4"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163AB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163AB0">
        <w:rPr>
          <w:rFonts w:ascii="Garamond" w:hAnsi="Garamond"/>
          <w:sz w:val="24"/>
          <w:szCs w:val="24"/>
        </w:rPr>
        <w:t>;</w:t>
      </w:r>
    </w:p>
    <w:p w14:paraId="18F8A2D3" w14:textId="370718FB" w:rsidR="00777379" w:rsidRPr="003315F5" w:rsidRDefault="00375F18" w:rsidP="006F7E4D">
      <w:pPr>
        <w:keepNext/>
        <w:numPr>
          <w:ilvl w:val="0"/>
          <w:numId w:val="4"/>
        </w:numPr>
        <w:spacing w:before="120" w:after="120" w:line="360" w:lineRule="exact"/>
        <w:ind w:left="1276" w:hanging="425"/>
        <w:jc w:val="both"/>
        <w:rPr>
          <w:rFonts w:ascii="Garamond" w:hAnsi="Garamond"/>
          <w:sz w:val="24"/>
          <w:szCs w:val="24"/>
        </w:rPr>
      </w:pPr>
      <w:r>
        <w:rPr>
          <w:rFonts w:ascii="Garamond" w:hAnsi="Garamond"/>
          <w:sz w:val="24"/>
          <w:szCs w:val="24"/>
        </w:rPr>
        <w:t xml:space="preserve">do </w:t>
      </w:r>
      <w:r w:rsidR="00642754" w:rsidRPr="003315F5">
        <w:rPr>
          <w:rFonts w:ascii="Garamond" w:hAnsi="Garamond"/>
          <w:sz w:val="24"/>
          <w:szCs w:val="24"/>
        </w:rPr>
        <w:t>opracowani</w:t>
      </w:r>
      <w:r w:rsidR="009937CA">
        <w:rPr>
          <w:rFonts w:ascii="Garamond" w:hAnsi="Garamond"/>
          <w:sz w:val="24"/>
          <w:szCs w:val="24"/>
        </w:rPr>
        <w:t>a</w:t>
      </w:r>
      <w:r w:rsidR="00642754" w:rsidRPr="003315F5">
        <w:rPr>
          <w:rFonts w:ascii="Garamond" w:hAnsi="Garamond"/>
          <w:sz w:val="24"/>
          <w:szCs w:val="24"/>
        </w:rPr>
        <w:t>, testowani</w:t>
      </w:r>
      <w:r w:rsidR="009937CA">
        <w:rPr>
          <w:rFonts w:ascii="Garamond" w:hAnsi="Garamond"/>
          <w:sz w:val="24"/>
          <w:szCs w:val="24"/>
        </w:rPr>
        <w:t>a</w:t>
      </w:r>
      <w:r w:rsidR="00642754" w:rsidRPr="003315F5">
        <w:rPr>
          <w:rFonts w:ascii="Garamond" w:hAnsi="Garamond"/>
          <w:sz w:val="24"/>
          <w:szCs w:val="24"/>
        </w:rPr>
        <w:t xml:space="preserve"> i </w:t>
      </w:r>
      <w:r w:rsidR="00551F2F" w:rsidRPr="003315F5">
        <w:rPr>
          <w:rFonts w:ascii="Garamond" w:hAnsi="Garamond"/>
          <w:sz w:val="24"/>
          <w:szCs w:val="24"/>
        </w:rPr>
        <w:t>osiągnięci</w:t>
      </w:r>
      <w:r w:rsidR="009937CA">
        <w:rPr>
          <w:rFonts w:ascii="Garamond" w:hAnsi="Garamond"/>
          <w:sz w:val="24"/>
          <w:szCs w:val="24"/>
        </w:rPr>
        <w:t>a</w:t>
      </w:r>
      <w:r w:rsidR="00551F2F" w:rsidRPr="003315F5">
        <w:rPr>
          <w:rFonts w:ascii="Garamond" w:hAnsi="Garamond"/>
          <w:sz w:val="24"/>
          <w:szCs w:val="24"/>
        </w:rPr>
        <w:t xml:space="preserve"> gotowości </w:t>
      </w:r>
      <w:r w:rsidR="00642754" w:rsidRPr="003315F5">
        <w:rPr>
          <w:rFonts w:ascii="Garamond" w:hAnsi="Garamond"/>
          <w:sz w:val="24"/>
          <w:szCs w:val="24"/>
        </w:rPr>
        <w:t xml:space="preserve">do produkcji produktów leczniczych </w:t>
      </w:r>
      <w:r w:rsidR="00CE55F8">
        <w:rPr>
          <w:rFonts w:ascii="Garamond" w:hAnsi="Garamond"/>
          <w:sz w:val="24"/>
          <w:szCs w:val="24"/>
        </w:rPr>
        <w:t>opartych o RNA</w:t>
      </w:r>
      <w:r w:rsidR="002A74D2">
        <w:rPr>
          <w:rFonts w:ascii="Garamond" w:hAnsi="Garamond"/>
          <w:sz w:val="24"/>
          <w:szCs w:val="24"/>
        </w:rPr>
        <w:t>, ze szczególnym uwzględnieniem szczepionek,</w:t>
      </w:r>
      <w:r w:rsidR="00CE55F8">
        <w:rPr>
          <w:rFonts w:ascii="Garamond" w:hAnsi="Garamond"/>
          <w:sz w:val="24"/>
          <w:szCs w:val="24"/>
        </w:rPr>
        <w:t xml:space="preserve"> lub leków przeciw wirusom RNA (w tym </w:t>
      </w:r>
      <w:r w:rsidR="00642754" w:rsidRPr="003315F5">
        <w:rPr>
          <w:rFonts w:ascii="Garamond" w:hAnsi="Garamond"/>
          <w:sz w:val="24"/>
          <w:szCs w:val="24"/>
        </w:rPr>
        <w:t xml:space="preserve">służących zwalczaniu </w:t>
      </w:r>
      <w:r w:rsidR="00A11A73">
        <w:rPr>
          <w:rFonts w:ascii="Garamond" w:hAnsi="Garamond"/>
          <w:sz w:val="24"/>
          <w:szCs w:val="24"/>
        </w:rPr>
        <w:t>epi</w:t>
      </w:r>
      <w:r w:rsidR="00642754" w:rsidRPr="003315F5">
        <w:rPr>
          <w:rFonts w:ascii="Garamond" w:hAnsi="Garamond"/>
          <w:sz w:val="24"/>
          <w:szCs w:val="24"/>
        </w:rPr>
        <w:t>demii COVID-19 i potencjalnych przyszłych zagrożeń epidemiologicznych</w:t>
      </w:r>
      <w:r w:rsidR="009F264F">
        <w:rPr>
          <w:rFonts w:ascii="Garamond" w:hAnsi="Garamond"/>
          <w:sz w:val="24"/>
          <w:szCs w:val="24"/>
        </w:rPr>
        <w:t>)</w:t>
      </w:r>
      <w:r w:rsidR="00812BCB" w:rsidRPr="003315F5">
        <w:rPr>
          <w:rFonts w:ascii="Garamond" w:hAnsi="Garamond"/>
          <w:sz w:val="24"/>
          <w:szCs w:val="24"/>
        </w:rPr>
        <w:t xml:space="preserve"> – przez co rozumie się doprowadzenie badanego 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163AB0">
        <w:rPr>
          <w:rFonts w:ascii="Garamond" w:hAnsi="Garamond"/>
          <w:sz w:val="24"/>
          <w:szCs w:val="24"/>
        </w:rPr>
        <w:t>;</w:t>
      </w:r>
    </w:p>
    <w:p w14:paraId="7E01FC72" w14:textId="48B57EA6"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zapewnić, że badanie kliniczne realizowane w ramach niniejszej Umowy będzie przeprowadzone zgodnie z przepisami prawa powszechnie obowiązującego, zasadami dobrej praktyki klinicznej (GCP), dobrej praktyki wytwarzania (GMP) oraz </w:t>
      </w:r>
      <w:r w:rsidRPr="003315F5">
        <w:rPr>
          <w:rFonts w:ascii="Garamond" w:hAnsi="Garamond"/>
          <w:sz w:val="24"/>
          <w:szCs w:val="24"/>
          <w:lang w:eastAsia="pl-PL"/>
        </w:rPr>
        <w:lastRenderedPageBreak/>
        <w:t>międzynarodowymi i krajowymi standardami bioetycznymi i</w:t>
      </w:r>
      <w:r w:rsidR="00375F18">
        <w:rPr>
          <w:rFonts w:ascii="Garamond" w:hAnsi="Garamond"/>
          <w:sz w:val="24"/>
          <w:szCs w:val="24"/>
          <w:lang w:eastAsia="pl-PL"/>
        </w:rPr>
        <w:t xml:space="preserve"> </w:t>
      </w:r>
      <w:r w:rsidRPr="003315F5">
        <w:rPr>
          <w:rFonts w:ascii="Garamond" w:hAnsi="Garamond"/>
          <w:sz w:val="24"/>
          <w:szCs w:val="24"/>
          <w:lang w:eastAsia="pl-PL"/>
        </w:rPr>
        <w:t>kodeksami etyki zawodowej, w szczególności Deklaracją Helsińską Światowego Stowarzyszenia Lekarzy oraz Kodeksem Etyki Lekarskiej;</w:t>
      </w:r>
    </w:p>
    <w:p w14:paraId="2D3EA9C9"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228D3A56" w:rsidR="00470B61" w:rsidRPr="008E1899" w:rsidRDefault="00470B61" w:rsidP="008E189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w:t>
      </w:r>
      <w:r w:rsidR="00EE4859" w:rsidRPr="00EE4859">
        <w:rPr>
          <w:rFonts w:ascii="Garamond" w:hAnsi="Garamond"/>
          <w:sz w:val="24"/>
          <w:szCs w:val="24"/>
          <w:lang w:eastAsia="pl-PL"/>
        </w:rPr>
        <w:t xml:space="preserve"> na podstawie rozporządzenia Ministra Zdrowia z dnia 5 września 2019 r. w sprawie warunków i trybu udzielania pomocy publicznej i pomocy </w:t>
      </w:r>
      <w:r w:rsidR="00EE4859" w:rsidRPr="00EE4859">
        <w:rPr>
          <w:rFonts w:ascii="Garamond" w:hAnsi="Garamond"/>
          <w:i/>
          <w:sz w:val="24"/>
          <w:szCs w:val="24"/>
          <w:lang w:eastAsia="pl-PL"/>
        </w:rPr>
        <w:t xml:space="preserve">de </w:t>
      </w:r>
      <w:proofErr w:type="spellStart"/>
      <w:r w:rsidR="00EE4859" w:rsidRPr="00EE4859">
        <w:rPr>
          <w:rFonts w:ascii="Garamond" w:hAnsi="Garamond"/>
          <w:i/>
          <w:sz w:val="24"/>
          <w:szCs w:val="24"/>
          <w:lang w:eastAsia="pl-PL"/>
        </w:rPr>
        <w:t>minimis</w:t>
      </w:r>
      <w:proofErr w:type="spellEnd"/>
      <w:r w:rsidR="00EE4859" w:rsidRPr="00EE4859">
        <w:rPr>
          <w:rFonts w:ascii="Garamond" w:hAnsi="Garamond"/>
          <w:sz w:val="24"/>
          <w:szCs w:val="24"/>
          <w:lang w:eastAsia="pl-PL"/>
        </w:rPr>
        <w:t xml:space="preserve"> za pośrednictwem Agencji Badań Medycznych</w:t>
      </w:r>
      <w:r w:rsidRPr="003315F5">
        <w:rPr>
          <w:rFonts w:ascii="Garamond" w:hAnsi="Garamond"/>
          <w:sz w:val="24"/>
          <w:szCs w:val="24"/>
          <w:lang w:eastAsia="pl-PL"/>
        </w:rPr>
        <w:t>;</w:t>
      </w:r>
      <w:r w:rsidR="00F31003" w:rsidRPr="00F31003">
        <w:rPr>
          <w:rFonts w:ascii="Times New Roman" w:eastAsia="Calibri" w:hAnsi="Times New Roman"/>
          <w:sz w:val="20"/>
          <w:szCs w:val="20"/>
          <w:lang w:eastAsia="pl-PL"/>
        </w:rPr>
        <w:t xml:space="preserve"> </w:t>
      </w:r>
    </w:p>
    <w:p w14:paraId="38302E03"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na mocy udzielonego pełnomocnictwa, reprezentować Konsorcjum we wszystkich sprawach związanych z wykonywaniem Umowy oraz udzielać Konsorcjantom wszelkich informacji z tym związanych;</w:t>
      </w:r>
    </w:p>
    <w:p w14:paraId="2B61F9CA"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67ED1F29"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zobowiązuje się udzielić Liderowi Konsorcjum oraz, za jego pośrednictwem, Konsorcjantom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7AE0D04E"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podstawowych,</w:t>
      </w:r>
      <w:r w:rsidR="00BE5518" w:rsidRPr="003315F5">
        <w:rPr>
          <w:rFonts w:ascii="Garamond" w:hAnsi="Garamond"/>
          <w:sz w:val="24"/>
          <w:szCs w:val="24"/>
          <w:lang w:eastAsia="pl-PL"/>
        </w:rPr>
        <w:t xml:space="preserve"> 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8"/>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044394">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 </w:t>
      </w:r>
      <w:r w:rsidRPr="003315F5">
        <w:rPr>
          <w:rFonts w:ascii="Garamond" w:hAnsi="Garamond"/>
          <w:sz w:val="24"/>
          <w:szCs w:val="24"/>
          <w:lang w:eastAsia="pl-PL"/>
        </w:rPr>
        <w:t>Lider Konsorcjum oraz Konsorcjan</w:t>
      </w:r>
      <w:r w:rsidR="00044394">
        <w:rPr>
          <w:rFonts w:ascii="Garamond" w:hAnsi="Garamond"/>
          <w:sz w:val="24"/>
          <w:szCs w:val="24"/>
          <w:lang w:eastAsia="pl-PL"/>
        </w:rPr>
        <w:t>ci</w:t>
      </w:r>
      <w:r w:rsidRPr="003315F5">
        <w:rPr>
          <w:rFonts w:ascii="Garamond" w:hAnsi="Garamond"/>
          <w:sz w:val="24"/>
          <w:szCs w:val="24"/>
          <w:lang w:eastAsia="pl-PL"/>
        </w:rPr>
        <w:t xml:space="preserve"> oświadczają, że realizują Projekt w ramach działalności niegospodarczej/oświadczają, że 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9"/>
      </w:r>
      <w:r w:rsidRPr="003315F5">
        <w:rPr>
          <w:rFonts w:ascii="Garamond" w:hAnsi="Garamond"/>
          <w:sz w:val="24"/>
          <w:szCs w:val="24"/>
          <w:lang w:eastAsia="pl-PL"/>
        </w:rPr>
        <w:t xml:space="preserve">. </w:t>
      </w:r>
    </w:p>
    <w:p w14:paraId="412D0183" w14:textId="48500A77"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769FD1FB" w14:textId="21F0AAF3"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Agencja nie ponosi odpowiedzialności wobec Konsorcjanta za niedopełnienie przez Lidera Konsorcjum obowiązków wynikających z Umowy.</w:t>
      </w:r>
    </w:p>
    <w:p w14:paraId="24D3A77B" w14:textId="47621D71" w:rsidR="009D300D" w:rsidRDefault="00F13752" w:rsidP="00256D2C">
      <w:pPr>
        <w:pStyle w:val="Akapitzlist"/>
        <w:numPr>
          <w:ilvl w:val="0"/>
          <w:numId w:val="15"/>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W przypadku opracowania w ramach </w:t>
      </w:r>
      <w:r w:rsidR="00F31609" w:rsidRPr="003315F5">
        <w:rPr>
          <w:rFonts w:ascii="Garamond" w:hAnsi="Garamond"/>
          <w:bCs/>
          <w:sz w:val="24"/>
          <w:szCs w:val="24"/>
        </w:rPr>
        <w:t>Projektu</w:t>
      </w:r>
      <w:r w:rsidRPr="003315F5">
        <w:rPr>
          <w:rFonts w:ascii="Garamond" w:hAnsi="Garamond"/>
          <w:bCs/>
          <w:sz w:val="24"/>
          <w:szCs w:val="24"/>
        </w:rPr>
        <w:t xml:space="preserve"> </w:t>
      </w:r>
      <w:r w:rsidR="0084344B">
        <w:rPr>
          <w:rFonts w:ascii="Garamond" w:hAnsi="Garamond"/>
          <w:sz w:val="24"/>
          <w:szCs w:val="24"/>
        </w:rPr>
        <w:t xml:space="preserve">badanego </w:t>
      </w:r>
      <w:r w:rsidR="004D0AE9" w:rsidRPr="003315F5">
        <w:rPr>
          <w:rFonts w:ascii="Garamond" w:hAnsi="Garamond"/>
          <w:sz w:val="24"/>
          <w:szCs w:val="24"/>
        </w:rPr>
        <w:t xml:space="preserve">produktu leczniczego, Skarb </w:t>
      </w:r>
      <w:r w:rsidR="00642754" w:rsidRPr="003315F5">
        <w:rPr>
          <w:rFonts w:ascii="Garamond" w:hAnsi="Garamond"/>
          <w:bCs/>
          <w:sz w:val="24"/>
          <w:szCs w:val="24"/>
        </w:rPr>
        <w:t xml:space="preserve">Państwa </w:t>
      </w:r>
      <w:r w:rsidR="00E31BEE">
        <w:rPr>
          <w:rFonts w:ascii="Garamond" w:hAnsi="Garamond"/>
          <w:bCs/>
          <w:sz w:val="24"/>
          <w:szCs w:val="24"/>
        </w:rPr>
        <w:t xml:space="preserve">reprezentowany przez </w:t>
      </w:r>
      <w:r w:rsidR="004577CD">
        <w:rPr>
          <w:rFonts w:ascii="Garamond" w:hAnsi="Garamond"/>
          <w:bCs/>
          <w:sz w:val="24"/>
          <w:szCs w:val="24"/>
        </w:rPr>
        <w:t>Agencję</w:t>
      </w:r>
      <w:r w:rsidR="001D3155">
        <w:rPr>
          <w:rFonts w:ascii="Garamond" w:hAnsi="Garamond"/>
          <w:bCs/>
          <w:sz w:val="24"/>
          <w:szCs w:val="24"/>
        </w:rPr>
        <w:t xml:space="preserve"> </w:t>
      </w:r>
      <w:r w:rsidR="00642754" w:rsidRPr="003315F5">
        <w:rPr>
          <w:rFonts w:ascii="Garamond" w:hAnsi="Garamond"/>
          <w:bCs/>
          <w:sz w:val="24"/>
          <w:szCs w:val="24"/>
        </w:rPr>
        <w:t>będzie</w:t>
      </w:r>
      <w:r w:rsidRPr="003315F5">
        <w:rPr>
          <w:rFonts w:ascii="Garamond" w:hAnsi="Garamond"/>
          <w:bCs/>
          <w:sz w:val="24"/>
          <w:szCs w:val="24"/>
        </w:rPr>
        <w:t xml:space="preserve"> uprawnion</w:t>
      </w:r>
      <w:r w:rsidR="004D0AE9" w:rsidRPr="003315F5">
        <w:rPr>
          <w:rFonts w:ascii="Garamond" w:hAnsi="Garamond"/>
          <w:bCs/>
          <w:sz w:val="24"/>
          <w:szCs w:val="24"/>
        </w:rPr>
        <w:t>y</w:t>
      </w:r>
      <w:r w:rsidRPr="003315F5">
        <w:rPr>
          <w:rFonts w:ascii="Garamond" w:hAnsi="Garamond"/>
          <w:bCs/>
          <w:sz w:val="24"/>
          <w:szCs w:val="24"/>
        </w:rPr>
        <w:t xml:space="preserve"> do </w:t>
      </w:r>
      <w:r w:rsidR="004577CD">
        <w:rPr>
          <w:rFonts w:ascii="Garamond" w:hAnsi="Garamond"/>
          <w:bCs/>
          <w:sz w:val="24"/>
          <w:szCs w:val="24"/>
        </w:rPr>
        <w:t xml:space="preserve">zakupu </w:t>
      </w:r>
      <w:r w:rsidRPr="003315F5">
        <w:rPr>
          <w:rFonts w:ascii="Garamond" w:hAnsi="Garamond"/>
          <w:bCs/>
          <w:sz w:val="24"/>
          <w:szCs w:val="24"/>
        </w:rPr>
        <w:t xml:space="preserve">po </w:t>
      </w:r>
      <w:r w:rsidR="00C81FED">
        <w:rPr>
          <w:rFonts w:ascii="Garamond" w:hAnsi="Garamond"/>
          <w:bCs/>
          <w:sz w:val="24"/>
          <w:szCs w:val="24"/>
        </w:rPr>
        <w:t>cenie godziwej, rozumianej jako cena rynkowa skorygo</w:t>
      </w:r>
      <w:r w:rsidR="00FC0A70">
        <w:rPr>
          <w:rFonts w:ascii="Garamond" w:hAnsi="Garamond"/>
          <w:bCs/>
          <w:sz w:val="24"/>
          <w:szCs w:val="24"/>
        </w:rPr>
        <w:t>wan</w:t>
      </w:r>
      <w:r w:rsidR="00262584">
        <w:rPr>
          <w:rFonts w:ascii="Garamond" w:hAnsi="Garamond"/>
          <w:bCs/>
          <w:sz w:val="24"/>
          <w:szCs w:val="24"/>
        </w:rPr>
        <w:t>a</w:t>
      </w:r>
      <w:r w:rsidR="00C81FED">
        <w:rPr>
          <w:rFonts w:ascii="Garamond" w:hAnsi="Garamond"/>
          <w:bCs/>
          <w:sz w:val="24"/>
          <w:szCs w:val="24"/>
        </w:rPr>
        <w:t xml:space="preserve"> o </w:t>
      </w:r>
      <w:r w:rsidR="00A92428">
        <w:rPr>
          <w:rFonts w:ascii="Garamond" w:hAnsi="Garamond"/>
          <w:bCs/>
          <w:sz w:val="24"/>
          <w:szCs w:val="24"/>
        </w:rPr>
        <w:t xml:space="preserve">koszty </w:t>
      </w:r>
      <w:r w:rsidR="00C81FED">
        <w:rPr>
          <w:rFonts w:ascii="Garamond" w:hAnsi="Garamond"/>
          <w:bCs/>
          <w:sz w:val="24"/>
          <w:szCs w:val="24"/>
        </w:rPr>
        <w:t>sprzedaż</w:t>
      </w:r>
      <w:r w:rsidR="00262584">
        <w:rPr>
          <w:rFonts w:ascii="Garamond" w:hAnsi="Garamond"/>
          <w:bCs/>
          <w:sz w:val="24"/>
          <w:szCs w:val="24"/>
        </w:rPr>
        <w:t>y</w:t>
      </w:r>
      <w:r w:rsidR="00A92428">
        <w:rPr>
          <w:rFonts w:ascii="Garamond" w:hAnsi="Garamond"/>
          <w:bCs/>
          <w:sz w:val="24"/>
          <w:szCs w:val="24"/>
        </w:rPr>
        <w:t xml:space="preserve"> </w:t>
      </w:r>
      <w:r w:rsidR="00C81FED">
        <w:rPr>
          <w:rFonts w:ascii="Garamond" w:hAnsi="Garamond"/>
          <w:bCs/>
          <w:sz w:val="24"/>
          <w:szCs w:val="24"/>
        </w:rPr>
        <w:t>i ewentualne opłaty celne oraz importowe</w:t>
      </w:r>
      <w:r w:rsidR="009D300D">
        <w:rPr>
          <w:rFonts w:ascii="Garamond" w:hAnsi="Garamond"/>
          <w:bCs/>
          <w:sz w:val="24"/>
          <w:szCs w:val="24"/>
        </w:rPr>
        <w:t>:</w:t>
      </w:r>
    </w:p>
    <w:p w14:paraId="3BCF7940" w14:textId="6D99FBE9" w:rsidR="00237193" w:rsidRPr="000A4CE7" w:rsidRDefault="00C81FED" w:rsidP="000A4CE7">
      <w:pPr>
        <w:pStyle w:val="Akapitzlist"/>
        <w:numPr>
          <w:ilvl w:val="0"/>
          <w:numId w:val="63"/>
        </w:numPr>
        <w:spacing w:before="120" w:after="120" w:line="360" w:lineRule="exact"/>
        <w:ind w:left="714" w:hanging="357"/>
        <w:jc w:val="both"/>
        <w:rPr>
          <w:rFonts w:ascii="Garamond" w:hAnsi="Garamond"/>
          <w:bCs/>
          <w:sz w:val="24"/>
          <w:szCs w:val="24"/>
        </w:rPr>
      </w:pPr>
      <w:r w:rsidRPr="000A4CE7">
        <w:rPr>
          <w:rFonts w:ascii="Garamond" w:hAnsi="Garamond"/>
          <w:bCs/>
          <w:sz w:val="24"/>
          <w:szCs w:val="24"/>
        </w:rPr>
        <w:lastRenderedPageBreak/>
        <w:t xml:space="preserve"> </w:t>
      </w:r>
      <w:r w:rsidR="00044394" w:rsidRPr="000A4CE7">
        <w:rPr>
          <w:rFonts w:ascii="Garamond" w:hAnsi="Garamond"/>
          <w:sz w:val="24"/>
          <w:szCs w:val="24"/>
        </w:rPr>
        <w:t xml:space="preserve">liczby </w:t>
      </w:r>
      <w:r w:rsidR="004D0AE9" w:rsidRPr="000A4CE7">
        <w:rPr>
          <w:rFonts w:ascii="Garamond" w:hAnsi="Garamond"/>
          <w:sz w:val="24"/>
          <w:szCs w:val="24"/>
        </w:rPr>
        <w:t xml:space="preserve">dawek </w:t>
      </w:r>
      <w:r w:rsidR="0084344B">
        <w:rPr>
          <w:rFonts w:ascii="Garamond" w:hAnsi="Garamond"/>
          <w:sz w:val="24"/>
          <w:szCs w:val="24"/>
        </w:rPr>
        <w:t xml:space="preserve">szczepionek opartych o RNA </w:t>
      </w:r>
      <w:r w:rsidR="004D0AE9" w:rsidRPr="000A4CE7">
        <w:rPr>
          <w:rFonts w:ascii="Garamond" w:hAnsi="Garamond"/>
          <w:sz w:val="24"/>
          <w:szCs w:val="24"/>
        </w:rPr>
        <w:t xml:space="preserve">umożliwiających wykonanie </w:t>
      </w:r>
      <w:r w:rsidR="00F13752" w:rsidRPr="000A4CE7">
        <w:rPr>
          <w:rFonts w:ascii="Garamond" w:hAnsi="Garamond"/>
          <w:bCs/>
          <w:sz w:val="24"/>
          <w:szCs w:val="24"/>
        </w:rPr>
        <w:t>40 milionów pełnych cyklów szczepień</w:t>
      </w:r>
      <w:r w:rsidR="00237193" w:rsidRPr="000A4CE7">
        <w:rPr>
          <w:rFonts w:ascii="Garamond" w:hAnsi="Garamond"/>
          <w:bCs/>
          <w:sz w:val="24"/>
          <w:szCs w:val="24"/>
        </w:rPr>
        <w:t>,</w:t>
      </w:r>
    </w:p>
    <w:p w14:paraId="5D2D8E8E" w14:textId="4274B8C8" w:rsidR="00237193" w:rsidRDefault="009D300D" w:rsidP="00256D2C">
      <w:pPr>
        <w:pStyle w:val="Akapitzlist"/>
        <w:numPr>
          <w:ilvl w:val="0"/>
          <w:numId w:val="63"/>
        </w:numPr>
        <w:spacing w:before="120" w:after="120" w:line="360" w:lineRule="exact"/>
        <w:ind w:left="714" w:hanging="357"/>
        <w:jc w:val="both"/>
        <w:rPr>
          <w:rFonts w:ascii="Garamond" w:hAnsi="Garamond"/>
          <w:sz w:val="24"/>
          <w:szCs w:val="24"/>
        </w:rPr>
      </w:pPr>
      <w:r w:rsidRPr="009D300D">
        <w:rPr>
          <w:rFonts w:ascii="Garamond" w:hAnsi="Garamond"/>
          <w:bCs/>
          <w:sz w:val="24"/>
          <w:szCs w:val="24"/>
        </w:rPr>
        <w:t xml:space="preserve"> </w:t>
      </w:r>
      <w:bookmarkStart w:id="4" w:name="_Hlk72759444"/>
      <w:r w:rsidRPr="009D300D">
        <w:rPr>
          <w:rFonts w:ascii="Garamond" w:hAnsi="Garamond"/>
          <w:bCs/>
          <w:sz w:val="24"/>
          <w:szCs w:val="24"/>
        </w:rPr>
        <w:t>innego niż szczepionka produktu leczniczego</w:t>
      </w:r>
      <w:r w:rsidR="004E0686">
        <w:rPr>
          <w:rFonts w:ascii="Garamond" w:hAnsi="Garamond"/>
          <w:bCs/>
          <w:sz w:val="24"/>
          <w:szCs w:val="24"/>
        </w:rPr>
        <w:t>,</w:t>
      </w:r>
      <w:r w:rsidRPr="009D300D">
        <w:rPr>
          <w:rFonts w:ascii="Garamond" w:hAnsi="Garamond"/>
          <w:bCs/>
          <w:sz w:val="24"/>
          <w:szCs w:val="24"/>
        </w:rPr>
        <w:t xml:space="preserve"> będącego przedmiotem </w:t>
      </w:r>
      <w:r w:rsidR="00DF09AC">
        <w:rPr>
          <w:rFonts w:ascii="Garamond" w:hAnsi="Garamond"/>
          <w:bCs/>
          <w:sz w:val="24"/>
          <w:szCs w:val="24"/>
        </w:rPr>
        <w:t>P</w:t>
      </w:r>
      <w:r w:rsidRPr="009D300D">
        <w:rPr>
          <w:rFonts w:ascii="Garamond" w:hAnsi="Garamond"/>
          <w:bCs/>
          <w:sz w:val="24"/>
          <w:szCs w:val="24"/>
        </w:rPr>
        <w:t>rojektu</w:t>
      </w:r>
    </w:p>
    <w:bookmarkEnd w:id="4"/>
    <w:p w14:paraId="5E8861FD" w14:textId="7EBF8C41" w:rsidR="00F13752" w:rsidRPr="003315F5" w:rsidRDefault="00044394" w:rsidP="00605F7B">
      <w:pPr>
        <w:pStyle w:val="Akapitzlist"/>
        <w:spacing w:before="120" w:after="120" w:line="360" w:lineRule="exact"/>
        <w:ind w:left="218"/>
        <w:jc w:val="both"/>
        <w:rPr>
          <w:rFonts w:ascii="Garamond" w:hAnsi="Garamond"/>
          <w:bCs/>
          <w:sz w:val="24"/>
          <w:szCs w:val="24"/>
        </w:rPr>
      </w:pPr>
      <w:r w:rsidRPr="003315F5">
        <w:rPr>
          <w:rFonts w:ascii="Garamond" w:eastAsia="SimSun" w:hAnsi="Garamond"/>
          <w:sz w:val="24"/>
          <w:szCs w:val="24"/>
          <w:lang w:eastAsia="pl-PL"/>
        </w:rPr>
        <w:t>–</w:t>
      </w:r>
      <w:r w:rsidR="004D0AE9" w:rsidRPr="003315F5">
        <w:rPr>
          <w:rFonts w:ascii="Garamond" w:hAnsi="Garamond"/>
          <w:sz w:val="24"/>
          <w:szCs w:val="24"/>
        </w:rPr>
        <w:t xml:space="preserve"> nie</w:t>
      </w:r>
      <w:r w:rsidR="00F13752" w:rsidRPr="003315F5">
        <w:rPr>
          <w:rFonts w:ascii="Garamond" w:hAnsi="Garamond"/>
          <w:bCs/>
          <w:sz w:val="24"/>
          <w:szCs w:val="24"/>
        </w:rPr>
        <w:t xml:space="preserve"> później niż</w:t>
      </w:r>
      <w:r w:rsidR="009C3119" w:rsidRPr="003315F5">
        <w:rPr>
          <w:rFonts w:ascii="Garamond" w:hAnsi="Garamond"/>
          <w:bCs/>
          <w:sz w:val="24"/>
          <w:szCs w:val="24"/>
        </w:rPr>
        <w:t xml:space="preserve"> w ciągu</w:t>
      </w:r>
      <w:r w:rsidR="00F13752" w:rsidRPr="003315F5">
        <w:rPr>
          <w:rFonts w:ascii="Garamond" w:hAnsi="Garamond"/>
          <w:bCs/>
          <w:sz w:val="24"/>
          <w:szCs w:val="24"/>
        </w:rPr>
        <w:t xml:space="preserve"> </w:t>
      </w:r>
      <w:r w:rsidR="00142BA3" w:rsidRPr="003315F5">
        <w:rPr>
          <w:rFonts w:ascii="Garamond" w:hAnsi="Garamond"/>
          <w:bCs/>
          <w:sz w:val="24"/>
          <w:szCs w:val="24"/>
        </w:rPr>
        <w:t>5</w:t>
      </w:r>
      <w:r w:rsidR="00F13752" w:rsidRPr="003315F5">
        <w:rPr>
          <w:rFonts w:ascii="Garamond" w:hAnsi="Garamond"/>
          <w:bCs/>
          <w:sz w:val="24"/>
          <w:szCs w:val="24"/>
        </w:rPr>
        <w:t xml:space="preserve"> lat od uzyskania pozwolenia na dopuszczenie do obrotu</w:t>
      </w:r>
      <w:r w:rsidR="009D300D">
        <w:rPr>
          <w:rFonts w:ascii="Garamond" w:hAnsi="Garamond"/>
          <w:bCs/>
          <w:sz w:val="24"/>
          <w:szCs w:val="24"/>
        </w:rPr>
        <w:t xml:space="preserve"> badanego produktu leczniczego</w:t>
      </w:r>
      <w:r w:rsidR="00F13752" w:rsidRPr="003315F5">
        <w:rPr>
          <w:rFonts w:ascii="Garamond" w:hAnsi="Garamond"/>
          <w:bCs/>
          <w:sz w:val="24"/>
          <w:szCs w:val="24"/>
        </w:rPr>
        <w:t>.</w:t>
      </w:r>
    </w:p>
    <w:p w14:paraId="02A2EF6A" w14:textId="39C5BDA7" w:rsidR="00444609" w:rsidRDefault="00EE2C9E" w:rsidP="00605F7B">
      <w:pPr>
        <w:pStyle w:val="Akapitzlist"/>
        <w:numPr>
          <w:ilvl w:val="0"/>
          <w:numId w:val="15"/>
        </w:numPr>
        <w:spacing w:before="120" w:after="120" w:line="360" w:lineRule="exact"/>
        <w:jc w:val="both"/>
        <w:rPr>
          <w:rFonts w:ascii="Garamond" w:hAnsi="Garamond"/>
          <w:bCs/>
          <w:sz w:val="24"/>
          <w:szCs w:val="24"/>
        </w:rPr>
      </w:pPr>
      <w:r>
        <w:rPr>
          <w:rFonts w:ascii="Garamond" w:hAnsi="Garamond"/>
          <w:bCs/>
          <w:sz w:val="24"/>
          <w:szCs w:val="24"/>
        </w:rPr>
        <w:t>Na wniosek Agencji</w:t>
      </w:r>
      <w:r w:rsidR="009C3119" w:rsidRPr="003315F5">
        <w:rPr>
          <w:rFonts w:ascii="Garamond" w:hAnsi="Garamond"/>
          <w:bCs/>
          <w:sz w:val="24"/>
          <w:szCs w:val="24"/>
        </w:rPr>
        <w:t>,</w:t>
      </w:r>
      <w:r w:rsidR="00142BA3" w:rsidRPr="003315F5">
        <w:rPr>
          <w:rFonts w:ascii="Garamond" w:hAnsi="Garamond"/>
          <w:bCs/>
          <w:sz w:val="24"/>
          <w:szCs w:val="24"/>
        </w:rPr>
        <w:t xml:space="preserve"> Konsorcjum </w:t>
      </w:r>
      <w:r>
        <w:rPr>
          <w:rFonts w:ascii="Garamond" w:hAnsi="Garamond"/>
          <w:bCs/>
          <w:sz w:val="24"/>
          <w:szCs w:val="24"/>
        </w:rPr>
        <w:t xml:space="preserve">jest zobowiązane </w:t>
      </w:r>
      <w:r w:rsidR="00142BA3" w:rsidRPr="003315F5">
        <w:rPr>
          <w:rFonts w:ascii="Garamond" w:hAnsi="Garamond"/>
          <w:bCs/>
          <w:sz w:val="24"/>
          <w:szCs w:val="24"/>
        </w:rPr>
        <w:t>odpłatn</w:t>
      </w:r>
      <w:r>
        <w:rPr>
          <w:rFonts w:ascii="Garamond" w:hAnsi="Garamond"/>
          <w:bCs/>
          <w:sz w:val="24"/>
          <w:szCs w:val="24"/>
        </w:rPr>
        <w:t>i</w:t>
      </w:r>
      <w:r w:rsidR="00142BA3" w:rsidRPr="003315F5">
        <w:rPr>
          <w:rFonts w:ascii="Garamond" w:hAnsi="Garamond"/>
          <w:bCs/>
          <w:sz w:val="24"/>
          <w:szCs w:val="24"/>
        </w:rPr>
        <w:t xml:space="preserve">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p>
    <w:p w14:paraId="4F4C3304" w14:textId="4A50792F" w:rsidR="004A1C7E" w:rsidRDefault="004A1C7E" w:rsidP="00605F7B">
      <w:pPr>
        <w:pStyle w:val="Akapitzlist"/>
        <w:numPr>
          <w:ilvl w:val="0"/>
          <w:numId w:val="15"/>
        </w:numPr>
        <w:spacing w:before="120" w:after="120" w:line="360" w:lineRule="exact"/>
        <w:jc w:val="both"/>
        <w:rPr>
          <w:rStyle w:val="FontStyle17"/>
          <w:rFonts w:ascii="Garamond" w:hAnsi="Garamond" w:cs="Times New Roman"/>
          <w:b w:val="0"/>
          <w:sz w:val="24"/>
          <w:szCs w:val="24"/>
        </w:rPr>
      </w:pPr>
      <w:r w:rsidRPr="004A1C7E">
        <w:rPr>
          <w:rStyle w:val="FontStyle17"/>
          <w:rFonts w:ascii="Garamond" w:hAnsi="Garamond" w:cs="Times New Roman"/>
          <w:b w:val="0"/>
          <w:sz w:val="24"/>
          <w:szCs w:val="24"/>
        </w:rPr>
        <w:t>Korzystanie w czasie</w:t>
      </w:r>
      <w:r w:rsidR="008E1899">
        <w:rPr>
          <w:rStyle w:val="FontStyle17"/>
          <w:rFonts w:ascii="Garamond" w:hAnsi="Garamond" w:cs="Times New Roman"/>
          <w:b w:val="0"/>
          <w:sz w:val="24"/>
          <w:szCs w:val="24"/>
        </w:rPr>
        <w:t xml:space="preserve"> stanu epidemii i stanu zagrożenia epidemicznego</w:t>
      </w:r>
      <w:r w:rsidRPr="004A1C7E">
        <w:rPr>
          <w:rStyle w:val="FontStyle17"/>
          <w:rFonts w:ascii="Garamond" w:hAnsi="Garamond" w:cs="Times New Roman"/>
          <w:b w:val="0"/>
          <w:sz w:val="24"/>
          <w:szCs w:val="24"/>
        </w:rPr>
        <w:t xml:space="preserve"> z urządzeń (sprzętu) stanowiących dużą lub strategiczną infrastrukturę badawczą, następuje wyłącznie za zgodą Agencji lub na żądanie Agencji.</w:t>
      </w:r>
    </w:p>
    <w:p w14:paraId="45C6D180" w14:textId="6E6A24A9" w:rsidR="004A1C7E" w:rsidRDefault="004A1C7E" w:rsidP="004A1C7E">
      <w:pPr>
        <w:pStyle w:val="Akapitzlist"/>
        <w:spacing w:before="120" w:after="120" w:line="360" w:lineRule="exact"/>
        <w:ind w:left="218"/>
        <w:jc w:val="both"/>
        <w:rPr>
          <w:rStyle w:val="FontStyle17"/>
          <w:rFonts w:ascii="Garamond" w:hAnsi="Garamond" w:cs="Times New Roman"/>
          <w:b w:val="0"/>
          <w:sz w:val="24"/>
          <w:szCs w:val="24"/>
        </w:rPr>
      </w:pPr>
    </w:p>
    <w:p w14:paraId="790D6665" w14:textId="77777777" w:rsidR="00A36E98" w:rsidRPr="00237193" w:rsidRDefault="00A36E98" w:rsidP="004A1C7E">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10"/>
      </w:r>
      <w:r w:rsidRPr="003315F5">
        <w:rPr>
          <w:rFonts w:ascii="Garamond" w:hAnsi="Garamond" w:cs="Calibri"/>
          <w:sz w:val="24"/>
          <w:szCs w:val="24"/>
          <w:lang w:eastAsia="pl-PL"/>
        </w:rPr>
        <w:t>.</w:t>
      </w:r>
    </w:p>
    <w:p w14:paraId="4D0B084C" w14:textId="5320C061"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Na warunkach określonych w Umowie, Agencja przyznaje dofinansowanie w kwocie nie przekraczającej ………………. zł (słownie: ……………. złotych), co stanowi ….% całkowitych wydatków kwalifikujących się do objęcia wsparciem w ramach Projektu, z czego dla Lidera </w:t>
      </w:r>
      <w:r w:rsidR="0054069C" w:rsidRPr="003315F5">
        <w:rPr>
          <w:rFonts w:ascii="Garamond" w:hAnsi="Garamond"/>
          <w:bCs/>
          <w:sz w:val="24"/>
          <w:szCs w:val="24"/>
        </w:rPr>
        <w:t>K</w:t>
      </w:r>
      <w:r w:rsidRPr="003315F5">
        <w:rPr>
          <w:rFonts w:ascii="Garamond" w:hAnsi="Garamond"/>
          <w:bCs/>
          <w:sz w:val="24"/>
          <w:szCs w:val="24"/>
        </w:rPr>
        <w:t xml:space="preserve">onsorcjum oraz poszczególnych </w:t>
      </w:r>
      <w:r w:rsidR="0054069C" w:rsidRPr="003315F5">
        <w:rPr>
          <w:rFonts w:ascii="Garamond" w:hAnsi="Garamond"/>
          <w:bCs/>
          <w:sz w:val="24"/>
          <w:szCs w:val="24"/>
        </w:rPr>
        <w:t>K</w:t>
      </w:r>
      <w:r w:rsidRPr="003315F5">
        <w:rPr>
          <w:rFonts w:ascii="Garamond" w:hAnsi="Garamond"/>
          <w:bCs/>
          <w:sz w:val="24"/>
          <w:szCs w:val="24"/>
        </w:rPr>
        <w:t>onsorcjantów</w:t>
      </w:r>
      <w:r w:rsidRPr="002B0650">
        <w:rPr>
          <w:rFonts w:ascii="Times New Roman" w:hAnsi="Times New Roman"/>
          <w:bCs/>
          <w:sz w:val="24"/>
          <w:szCs w:val="24"/>
          <w:vertAlign w:val="superscript"/>
        </w:rPr>
        <w:footnoteReference w:id="11"/>
      </w:r>
      <w:r w:rsidRPr="003315F5">
        <w:rPr>
          <w:rFonts w:ascii="Garamond" w:hAnsi="Garamond"/>
          <w:bCs/>
          <w:sz w:val="24"/>
          <w:szCs w:val="24"/>
        </w:rPr>
        <w:t>:</w:t>
      </w:r>
    </w:p>
    <w:p w14:paraId="3B4A1963" w14:textId="4EB9E98B" w:rsidR="003A0729" w:rsidRPr="003315F5" w:rsidRDefault="003A0729" w:rsidP="003315F5">
      <w:pPr>
        <w:pStyle w:val="Akapitzlist"/>
        <w:numPr>
          <w:ilvl w:val="2"/>
          <w:numId w:val="4"/>
        </w:numPr>
        <w:tabs>
          <w:tab w:val="left" w:pos="142"/>
          <w:tab w:val="left" w:pos="284"/>
        </w:tabs>
        <w:spacing w:before="120" w:after="120" w:line="360" w:lineRule="exact"/>
        <w:ind w:left="709"/>
        <w:jc w:val="both"/>
        <w:rPr>
          <w:rFonts w:ascii="Garamond" w:hAnsi="Garamond" w:cstheme="minorHAnsi"/>
          <w:sz w:val="24"/>
          <w:szCs w:val="24"/>
        </w:rPr>
      </w:pPr>
      <w:r w:rsidRPr="003315F5">
        <w:rPr>
          <w:rFonts w:ascii="Garamond" w:hAnsi="Garamond" w:cstheme="minorHAnsi"/>
          <w:sz w:val="24"/>
          <w:szCs w:val="24"/>
        </w:rPr>
        <w:t xml:space="preserve">(nazwa Lidera </w:t>
      </w:r>
      <w:r w:rsidR="005C2219" w:rsidRPr="003315F5">
        <w:rPr>
          <w:rFonts w:ascii="Garamond" w:hAnsi="Garamond" w:cstheme="minorHAnsi"/>
          <w:sz w:val="24"/>
          <w:szCs w:val="24"/>
        </w:rPr>
        <w:t>K</w:t>
      </w:r>
      <w:r w:rsidRPr="003315F5">
        <w:rPr>
          <w:rFonts w:ascii="Garamond" w:hAnsi="Garamond" w:cstheme="minorHAnsi"/>
          <w:sz w:val="24"/>
          <w:szCs w:val="24"/>
        </w:rPr>
        <w:t>onsorcjum):</w:t>
      </w:r>
    </w:p>
    <w:p w14:paraId="7B5FEA49" w14:textId="2620366C" w:rsidR="0054069C" w:rsidRPr="003315F5" w:rsidRDefault="0054069C"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lastRenderedPageBreak/>
        <w:t xml:space="preserve">maksymalna wysokość dofinansowania na badania podstawowe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 badania podstawowe ponoszonych przez dany podmiot</w:t>
      </w:r>
      <w:r w:rsidR="00044394">
        <w:rPr>
          <w:rFonts w:ascii="Garamond" w:hAnsi="Garamond" w:cstheme="minorHAnsi"/>
          <w:sz w:val="24"/>
          <w:szCs w:val="24"/>
        </w:rPr>
        <w:t>,</w:t>
      </w:r>
    </w:p>
    <w:p w14:paraId="24BCB346" w14:textId="3CD48B6D"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badania przemysłowe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badania przemysłowe ponoszonych przez dany podmiot</w:t>
      </w:r>
      <w:r w:rsidR="00044394">
        <w:rPr>
          <w:rFonts w:ascii="Garamond" w:hAnsi="Garamond" w:cstheme="minorHAnsi"/>
          <w:sz w:val="24"/>
          <w:szCs w:val="24"/>
        </w:rPr>
        <w:t>,</w:t>
      </w:r>
    </w:p>
    <w:p w14:paraId="763642C4" w14:textId="40F5A54C"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prace rozwojowe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4069C" w:rsidRPr="003315F5">
        <w:rPr>
          <w:rFonts w:ascii="Garamond" w:hAnsi="Garamond" w:cstheme="minorHAnsi"/>
          <w:sz w:val="24"/>
          <w:szCs w:val="24"/>
        </w:rPr>
        <w:t xml:space="preserve"> </w:t>
      </w:r>
      <w:r w:rsidRPr="003315F5">
        <w:rPr>
          <w:rFonts w:ascii="Garamond" w:hAnsi="Garamond" w:cstheme="minorHAnsi"/>
          <w:sz w:val="24"/>
          <w:szCs w:val="24"/>
        </w:rPr>
        <w:t>prace rozwojowe ponoszonych przez dany podmiot</w:t>
      </w:r>
      <w:r w:rsidR="00044394">
        <w:rPr>
          <w:rFonts w:ascii="Garamond" w:hAnsi="Garamond" w:cstheme="minorHAnsi"/>
          <w:sz w:val="24"/>
          <w:szCs w:val="24"/>
        </w:rPr>
        <w:t>,</w:t>
      </w:r>
    </w:p>
    <w:p w14:paraId="61A6B440" w14:textId="0DF53A88"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pokrycie kosztów usług doradczych dla MŚP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usługi doradcze ponoszonych przez dany podmiot;</w:t>
      </w:r>
    </w:p>
    <w:p w14:paraId="535DE067" w14:textId="291F7FE7" w:rsidR="003A0729" w:rsidRPr="003315F5" w:rsidRDefault="003A0729" w:rsidP="00256D2C">
      <w:pPr>
        <w:pStyle w:val="Akapitzlist"/>
        <w:numPr>
          <w:ilvl w:val="2"/>
          <w:numId w:val="4"/>
        </w:numPr>
        <w:tabs>
          <w:tab w:val="left" w:pos="142"/>
          <w:tab w:val="left" w:pos="284"/>
        </w:tabs>
        <w:spacing w:before="120" w:after="120" w:line="360" w:lineRule="exact"/>
        <w:ind w:left="709" w:hanging="357"/>
        <w:jc w:val="both"/>
        <w:rPr>
          <w:rFonts w:ascii="Garamond" w:hAnsi="Garamond" w:cstheme="minorHAnsi"/>
          <w:sz w:val="24"/>
          <w:szCs w:val="24"/>
        </w:rPr>
      </w:pPr>
      <w:r w:rsidRPr="003315F5">
        <w:rPr>
          <w:rFonts w:ascii="Garamond" w:hAnsi="Garamond" w:cstheme="minorHAnsi"/>
          <w:sz w:val="24"/>
          <w:szCs w:val="24"/>
        </w:rPr>
        <w:t xml:space="preserve">(nazwa </w:t>
      </w:r>
      <w:r w:rsidR="005C2219" w:rsidRPr="003315F5">
        <w:rPr>
          <w:rFonts w:ascii="Garamond" w:hAnsi="Garamond" w:cstheme="minorHAnsi"/>
          <w:sz w:val="24"/>
          <w:szCs w:val="24"/>
        </w:rPr>
        <w:t>K</w:t>
      </w:r>
      <w:r w:rsidRPr="003315F5">
        <w:rPr>
          <w:rFonts w:ascii="Garamond" w:hAnsi="Garamond" w:cstheme="minorHAnsi"/>
          <w:sz w:val="24"/>
          <w:szCs w:val="24"/>
        </w:rPr>
        <w:t>onsorcjanta):</w:t>
      </w:r>
    </w:p>
    <w:p w14:paraId="3CF9769B" w14:textId="2AD32024"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podstawowe wynosi ………………. zł (słownie: ……………. złotych), co stanowi ….% kwoty wydatków na badania podstawowe ponoszonych przez dany podmiot</w:t>
      </w:r>
      <w:r w:rsidR="00044394">
        <w:rPr>
          <w:rFonts w:ascii="Garamond" w:hAnsi="Garamond" w:cstheme="minorHAnsi"/>
          <w:sz w:val="24"/>
          <w:szCs w:val="24"/>
        </w:rPr>
        <w:t>,</w:t>
      </w:r>
    </w:p>
    <w:p w14:paraId="4947DD9E" w14:textId="0084BC28"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przemysłowe wynosi ………………. zł (słownie: ……………. złotych), co stanowi ….% kwoty wydatków na badania przemysłowe ponoszonych przez dany podmiot</w:t>
      </w:r>
      <w:r w:rsidR="00044394">
        <w:rPr>
          <w:rFonts w:ascii="Garamond" w:hAnsi="Garamond" w:cstheme="minorHAnsi"/>
          <w:sz w:val="24"/>
          <w:szCs w:val="24"/>
        </w:rPr>
        <w:t>,</w:t>
      </w:r>
    </w:p>
    <w:p w14:paraId="650DD0E9" w14:textId="7F32EB0C"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prace rozwojowe wynosi ………………. zł (słownie: ……………. złotych), co stanowi ….% kwoty wydatków na prace rozwojowe ponoszonych przez dany podmiot</w:t>
      </w:r>
      <w:r w:rsidR="00044394">
        <w:rPr>
          <w:rFonts w:ascii="Garamond" w:hAnsi="Garamond" w:cstheme="minorHAnsi"/>
          <w:sz w:val="24"/>
          <w:szCs w:val="24"/>
        </w:rPr>
        <w:t>,</w:t>
      </w:r>
    </w:p>
    <w:p w14:paraId="0739A5ED" w14:textId="5F70251E" w:rsidR="003A0729"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pokrycie kosztów usług doradczych dla MŚP wynosi ………………. zł (słownie: ……………. złotych), co stanowi ….% kwoty wydatków na usługi doradcze ponoszonych przez dany podmiot</w:t>
      </w:r>
      <w:r w:rsidR="009C3119" w:rsidRPr="003315F5">
        <w:rPr>
          <w:rStyle w:val="Odwoanieprzypisudolnego"/>
          <w:rFonts w:ascii="Garamond" w:hAnsi="Garamond"/>
          <w:sz w:val="24"/>
          <w:szCs w:val="24"/>
        </w:rPr>
        <w:footnoteReference w:id="12"/>
      </w:r>
      <w:r w:rsidR="00044394">
        <w:rPr>
          <w:rFonts w:ascii="Garamond" w:hAnsi="Garamond" w:cstheme="minorHAnsi"/>
          <w:sz w:val="24"/>
          <w:szCs w:val="24"/>
        </w:rPr>
        <w:t>.</w:t>
      </w:r>
    </w:p>
    <w:p w14:paraId="71CC1B65" w14:textId="5C729179"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Lidera </w:t>
      </w:r>
      <w:r w:rsidR="003B49D4" w:rsidRPr="003315F5">
        <w:rPr>
          <w:rFonts w:ascii="Garamond" w:hAnsi="Garamond"/>
          <w:bCs/>
          <w:sz w:val="24"/>
          <w:szCs w:val="24"/>
        </w:rPr>
        <w:t>K</w:t>
      </w:r>
      <w:r w:rsidR="00650A3E" w:rsidRPr="003315F5">
        <w:rPr>
          <w:rFonts w:ascii="Garamond" w:hAnsi="Garamond"/>
          <w:bCs/>
          <w:sz w:val="24"/>
          <w:szCs w:val="24"/>
        </w:rPr>
        <w:t>onsorcjum</w:t>
      </w:r>
      <w:r w:rsidRPr="003315F5">
        <w:rPr>
          <w:rFonts w:ascii="Garamond" w:hAnsi="Garamond"/>
          <w:bCs/>
          <w:sz w:val="24"/>
          <w:szCs w:val="24"/>
        </w:rPr>
        <w:t xml:space="preserve">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 nr …………………</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53EAE3F" w:rsidR="00D16815"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Lider Konsorcjum i Konsorcjanci</w:t>
      </w:r>
      <w:r w:rsidRPr="003315F5" w:rsidDel="00C47239">
        <w:rPr>
          <w:rFonts w:ascii="Garamond" w:hAnsi="Garamond"/>
          <w:bCs/>
          <w:sz w:val="24"/>
          <w:szCs w:val="24"/>
        </w:rPr>
        <w:t xml:space="preserve"> </w:t>
      </w:r>
      <w:r w:rsidRPr="003315F5">
        <w:rPr>
          <w:rFonts w:ascii="Garamond" w:hAnsi="Garamond"/>
          <w:bCs/>
          <w:sz w:val="24"/>
          <w:szCs w:val="24"/>
        </w:rPr>
        <w:t xml:space="preserve">zobowiązani są </w:t>
      </w:r>
      <w:r w:rsidR="00D16815" w:rsidRPr="003315F5">
        <w:rPr>
          <w:rFonts w:ascii="Garamond" w:hAnsi="Garamond"/>
          <w:bCs/>
          <w:sz w:val="24"/>
          <w:szCs w:val="24"/>
        </w:rPr>
        <w:t>do założenia wyodrębnionych rachunków bankowych do obsługi Projektu.</w:t>
      </w:r>
    </w:p>
    <w:p w14:paraId="6942B89A" w14:textId="6C4CDBB8"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5" w:name="_Hlk60730147"/>
      <w:r w:rsidRPr="003315F5">
        <w:rPr>
          <w:rFonts w:ascii="Garamond" w:hAnsi="Garamond"/>
          <w:bCs/>
          <w:sz w:val="24"/>
          <w:szCs w:val="24"/>
        </w:rPr>
        <w:t xml:space="preserve">W przypadku, jeśli </w:t>
      </w:r>
      <w:r w:rsidR="009C3119" w:rsidRPr="003315F5">
        <w:rPr>
          <w:rFonts w:ascii="Garamond" w:hAnsi="Garamond"/>
          <w:bCs/>
          <w:sz w:val="24"/>
          <w:szCs w:val="24"/>
        </w:rPr>
        <w:t>Lide</w:t>
      </w:r>
      <w:r w:rsidR="00893F61">
        <w:rPr>
          <w:rFonts w:ascii="Garamond" w:hAnsi="Garamond"/>
          <w:bCs/>
          <w:sz w:val="24"/>
          <w:szCs w:val="24"/>
        </w:rPr>
        <w:t>r</w:t>
      </w:r>
      <w:r w:rsidR="009C3119" w:rsidRPr="003315F5">
        <w:rPr>
          <w:rFonts w:ascii="Garamond" w:hAnsi="Garamond"/>
          <w:bCs/>
          <w:sz w:val="24"/>
          <w:szCs w:val="24"/>
        </w:rPr>
        <w:t xml:space="preserve"> Konsorcjum lub </w:t>
      </w:r>
      <w:r w:rsidRPr="003315F5">
        <w:rPr>
          <w:rFonts w:ascii="Garamond" w:hAnsi="Garamond"/>
          <w:bCs/>
          <w:sz w:val="24"/>
          <w:szCs w:val="24"/>
        </w:rPr>
        <w:t>Konsorcjanci</w:t>
      </w:r>
      <w:r w:rsidR="005C2219" w:rsidRPr="003315F5">
        <w:rPr>
          <w:rFonts w:ascii="Garamond" w:hAnsi="Garamond"/>
          <w:bCs/>
          <w:sz w:val="24"/>
          <w:szCs w:val="24"/>
        </w:rPr>
        <w:t>, dla których dofinansowanie nie stanowi pomocy publicznej,</w:t>
      </w:r>
      <w:r w:rsidRPr="003315F5">
        <w:rPr>
          <w:rFonts w:ascii="Garamond" w:hAnsi="Garamond"/>
          <w:bCs/>
          <w:sz w:val="24"/>
          <w:szCs w:val="24"/>
        </w:rPr>
        <w:t xml:space="preserve"> prowadzą również działalność gospodarczą, zobowiązani są zapewnić rozdzielenie kosztów, finansowania i przychodów związanych z taką działalnością i</w:t>
      </w:r>
      <w:r w:rsidR="00044394">
        <w:rPr>
          <w:rFonts w:ascii="Garamond" w:hAnsi="Garamond"/>
          <w:bCs/>
          <w:sz w:val="24"/>
          <w:szCs w:val="24"/>
        </w:rPr>
        <w:t> </w:t>
      </w:r>
      <w:r w:rsidRPr="003315F5">
        <w:rPr>
          <w:rFonts w:ascii="Garamond" w:hAnsi="Garamond"/>
          <w:bCs/>
          <w:sz w:val="24"/>
          <w:szCs w:val="24"/>
        </w:rPr>
        <w:t>dofinansowaniem Projektu, w celu uniknięcia subsydiowania skrośnego działalności gospodarczej.</w:t>
      </w:r>
    </w:p>
    <w:bookmarkEnd w:id="5"/>
    <w:p w14:paraId="1C002FB0" w14:textId="0CC3F5A3"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Strony zgodnie potwierdzają, iż wydatki poniesione przez Konsorcjum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Lidera Konsorcjum lub Konsorcjanta i są wydatkami niekwalifikowalnymi. </w:t>
      </w:r>
    </w:p>
    <w:p w14:paraId="20FE443D" w14:textId="5B960A4B" w:rsidR="00F82F2B" w:rsidRPr="003315F5" w:rsidRDefault="00F82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Lider </w:t>
      </w:r>
      <w:r w:rsidR="005C2219" w:rsidRPr="003315F5">
        <w:rPr>
          <w:rFonts w:ascii="Garamond" w:hAnsi="Garamond"/>
          <w:bCs/>
          <w:sz w:val="24"/>
          <w:szCs w:val="24"/>
        </w:rPr>
        <w:t>K</w:t>
      </w:r>
      <w:r w:rsidRPr="003315F5">
        <w:rPr>
          <w:rFonts w:ascii="Garamond" w:hAnsi="Garamond"/>
          <w:bCs/>
          <w:sz w:val="24"/>
          <w:szCs w:val="24"/>
        </w:rPr>
        <w:t xml:space="preserve">onsorcjum lub </w:t>
      </w:r>
      <w:r w:rsidR="005C2219"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w:t>
      </w:r>
      <w:r w:rsidR="00605F7B">
        <w:rPr>
          <w:rFonts w:ascii="Garamond" w:hAnsi="Garamond"/>
          <w:bCs/>
          <w:sz w:val="24"/>
          <w:szCs w:val="24"/>
        </w:rPr>
        <w:t>są</w:t>
      </w:r>
      <w:r w:rsidRPr="003315F5">
        <w:rPr>
          <w:rFonts w:ascii="Garamond" w:hAnsi="Garamond"/>
          <w:bCs/>
          <w:sz w:val="24"/>
          <w:szCs w:val="24"/>
        </w:rPr>
        <w:t xml:space="preserve"> zobowiąza</w:t>
      </w:r>
      <w:r w:rsidR="00605F7B">
        <w:rPr>
          <w:rFonts w:ascii="Garamond" w:hAnsi="Garamond"/>
          <w:bCs/>
          <w:sz w:val="24"/>
          <w:szCs w:val="24"/>
        </w:rPr>
        <w:t>ni</w:t>
      </w:r>
      <w:r w:rsidRPr="003315F5">
        <w:rPr>
          <w:rFonts w:ascii="Garamond" w:hAnsi="Garamond"/>
          <w:bCs/>
          <w:sz w:val="24"/>
          <w:szCs w:val="24"/>
        </w:rPr>
        <w:t xml:space="preserve"> 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574D763D"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3901DE">
        <w:rPr>
          <w:rFonts w:ascii="Garamond" w:hAnsi="Garamond"/>
          <w:bCs/>
          <w:sz w:val="24"/>
          <w:szCs w:val="24"/>
        </w:rPr>
        <w:t>3</w:t>
      </w:r>
      <w:r w:rsidRPr="003315F5">
        <w:rPr>
          <w:rFonts w:ascii="Garamond" w:hAnsi="Garamond"/>
          <w:bCs/>
          <w:sz w:val="24"/>
          <w:szCs w:val="24"/>
        </w:rPr>
        <w:t xml:space="preserve">, Lider </w:t>
      </w:r>
      <w:r w:rsidR="00D20F2B" w:rsidRPr="003315F5">
        <w:rPr>
          <w:rFonts w:ascii="Garamond" w:hAnsi="Garamond"/>
          <w:bCs/>
          <w:sz w:val="24"/>
          <w:szCs w:val="24"/>
        </w:rPr>
        <w:t>K</w:t>
      </w:r>
      <w:r w:rsidRPr="003315F5">
        <w:rPr>
          <w:rFonts w:ascii="Garamond" w:hAnsi="Garamond"/>
          <w:bCs/>
          <w:sz w:val="24"/>
          <w:szCs w:val="24"/>
        </w:rPr>
        <w:t xml:space="preserve">onsorcjum oraz </w:t>
      </w:r>
      <w:r w:rsidR="00D20F2B"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uzyskują prawo do premii za szerokie rozpowszechnianie wyników badań wynoszącej 15 punktów procentowych, przy czym</w:t>
      </w:r>
      <w:r w:rsidR="00F31003">
        <w:rPr>
          <w:rFonts w:ascii="Garamond" w:hAnsi="Garamond"/>
          <w:bCs/>
          <w:sz w:val="24"/>
          <w:szCs w:val="24"/>
        </w:rPr>
        <w:t>:</w:t>
      </w:r>
      <w:r w:rsidR="00D20F2B" w:rsidRPr="006F7E4D">
        <w:rPr>
          <w:rFonts w:ascii="Garamond" w:hAnsi="Garamond"/>
          <w:bCs/>
          <w:sz w:val="24"/>
          <w:szCs w:val="24"/>
          <w:vertAlign w:val="superscript"/>
        </w:rPr>
        <w:footnoteReference w:id="13"/>
      </w:r>
      <w:r w:rsidRPr="006F7E4D">
        <w:rPr>
          <w:rFonts w:ascii="Garamond" w:hAnsi="Garamond"/>
          <w:bCs/>
          <w:sz w:val="24"/>
          <w:szCs w:val="24"/>
          <w:vertAlign w:val="superscript"/>
        </w:rPr>
        <w:t>:</w:t>
      </w:r>
      <w:r w:rsidRPr="003315F5">
        <w:rPr>
          <w:rFonts w:ascii="Garamond" w:hAnsi="Garamond"/>
          <w:bCs/>
          <w:sz w:val="24"/>
          <w:szCs w:val="24"/>
        </w:rPr>
        <w:t xml:space="preserve"> </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51A6C95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kosztów kwalifikowalnych dla średnich przedsiębiorców, 40% kosztów kwalifikowalnych dla przedsiębiorców innych niż MŚP.</w:t>
      </w:r>
    </w:p>
    <w:p w14:paraId="747CA602" w14:textId="0686DEEF"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Lidera </w:t>
      </w:r>
      <w:r w:rsidR="00642754" w:rsidRPr="003315F5">
        <w:rPr>
          <w:rFonts w:ascii="Garamond" w:hAnsi="Garamond"/>
          <w:bCs/>
          <w:sz w:val="24"/>
          <w:szCs w:val="24"/>
        </w:rPr>
        <w:t>K</w:t>
      </w:r>
      <w:r w:rsidRPr="003315F5">
        <w:rPr>
          <w:rFonts w:ascii="Garamond" w:hAnsi="Garamond"/>
          <w:bCs/>
          <w:sz w:val="24"/>
          <w:szCs w:val="24"/>
        </w:rPr>
        <w:t xml:space="preserve">onsorcjum oraz </w:t>
      </w:r>
      <w:r w:rsidR="008E18C0" w:rsidRPr="003315F5">
        <w:rPr>
          <w:rFonts w:ascii="Garamond" w:hAnsi="Garamond"/>
          <w:bCs/>
          <w:sz w:val="24"/>
          <w:szCs w:val="24"/>
        </w:rPr>
        <w:t>K</w:t>
      </w:r>
      <w:r w:rsidRPr="003315F5">
        <w:rPr>
          <w:rFonts w:ascii="Garamond" w:hAnsi="Garamond"/>
          <w:bCs/>
          <w:sz w:val="24"/>
          <w:szCs w:val="24"/>
        </w:rPr>
        <w:t>onsorcjanta zostaną</w:t>
      </w:r>
      <w:r w:rsidR="00D20F2B" w:rsidRPr="006F7E4D">
        <w:rPr>
          <w:rFonts w:ascii="Garamond" w:hAnsi="Garamond"/>
          <w:bCs/>
          <w:sz w:val="24"/>
          <w:szCs w:val="24"/>
          <w:vertAlign w:val="superscript"/>
        </w:rPr>
        <w:footnoteReference w:id="14"/>
      </w:r>
      <w:r w:rsidR="00653CEF">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7F231F8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69EAC20D"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1A2900" w:rsidRPr="003315F5">
        <w:rPr>
          <w:rFonts w:ascii="Garamond" w:hAnsi="Garamond"/>
          <w:bCs/>
          <w:sz w:val="24"/>
          <w:szCs w:val="24"/>
        </w:rPr>
        <w:t xml:space="preserve">Lider </w:t>
      </w:r>
      <w:r w:rsidR="008E18C0" w:rsidRPr="003315F5">
        <w:rPr>
          <w:rFonts w:ascii="Garamond" w:hAnsi="Garamond"/>
          <w:bCs/>
          <w:sz w:val="24"/>
          <w:szCs w:val="24"/>
        </w:rPr>
        <w:t>K</w:t>
      </w:r>
      <w:r w:rsidR="001A2900" w:rsidRPr="003315F5">
        <w:rPr>
          <w:rFonts w:ascii="Garamond" w:hAnsi="Garamond"/>
          <w:bCs/>
          <w:sz w:val="24"/>
          <w:szCs w:val="24"/>
        </w:rPr>
        <w:t>onsorcjum przedstawia sprawozdanie z rozpowszechniania wyników</w:t>
      </w:r>
      <w:r w:rsidR="00EE4859">
        <w:rPr>
          <w:rFonts w:ascii="Garamond" w:hAnsi="Garamond"/>
          <w:bCs/>
          <w:sz w:val="24"/>
          <w:szCs w:val="24"/>
        </w:rPr>
        <w:t xml:space="preserve"> całości</w:t>
      </w:r>
      <w:r w:rsidR="001A2900" w:rsidRPr="003315F5">
        <w:rPr>
          <w:rFonts w:ascii="Garamond" w:hAnsi="Garamond"/>
          <w:bCs/>
          <w:sz w:val="24"/>
          <w:szCs w:val="24"/>
        </w:rPr>
        <w:t xml:space="preserve"> badań </w:t>
      </w:r>
      <w:r w:rsidR="00EE4859" w:rsidRPr="00EE4859">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 sprawozdaniu Lider </w:t>
      </w:r>
      <w:r w:rsidR="00E43ABC" w:rsidRPr="003315F5">
        <w:rPr>
          <w:rFonts w:ascii="Garamond" w:hAnsi="Garamond"/>
          <w:bCs/>
          <w:sz w:val="24"/>
          <w:szCs w:val="24"/>
        </w:rPr>
        <w:t>K</w:t>
      </w:r>
      <w:r w:rsidR="001A2900" w:rsidRPr="003315F5">
        <w:rPr>
          <w:rFonts w:ascii="Garamond" w:hAnsi="Garamond"/>
          <w:bCs/>
          <w:sz w:val="24"/>
          <w:szCs w:val="24"/>
        </w:rPr>
        <w:t>onsorcjum wskazuje formy rozpowszechniania tych wyników wraz z dokumentami potwierdzającymi przekazanie informacji społeczeństwu, w szczególności</w:t>
      </w:r>
      <w:r w:rsidR="00D20F2B" w:rsidRPr="006F7E4D">
        <w:rPr>
          <w:rFonts w:ascii="Garamond" w:hAnsi="Garamond"/>
          <w:bCs/>
          <w:sz w:val="24"/>
          <w:szCs w:val="24"/>
          <w:vertAlign w:val="superscript"/>
        </w:rPr>
        <w:footnoteReference w:id="15"/>
      </w:r>
      <w:r w:rsidR="00653CEF">
        <w:rPr>
          <w:rFonts w:ascii="Garamond" w:hAnsi="Garamond"/>
          <w:bCs/>
          <w:sz w:val="24"/>
          <w:szCs w:val="24"/>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5C428CB5"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01CE45C"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653CEF">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6287C953"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Lider </w:t>
      </w:r>
      <w:r w:rsidR="008E18C0" w:rsidRPr="003315F5">
        <w:rPr>
          <w:rFonts w:ascii="Garamond" w:hAnsi="Garamond"/>
          <w:bCs/>
          <w:sz w:val="24"/>
          <w:szCs w:val="24"/>
        </w:rPr>
        <w:t>K</w:t>
      </w:r>
      <w:r w:rsidR="001A2900" w:rsidRPr="003315F5">
        <w:rPr>
          <w:rFonts w:ascii="Garamond" w:hAnsi="Garamond"/>
          <w:bCs/>
          <w:sz w:val="24"/>
          <w:szCs w:val="24"/>
        </w:rPr>
        <w:t xml:space="preserve">onsorcjum lub </w:t>
      </w:r>
      <w:r w:rsidR="008E18C0" w:rsidRPr="003315F5">
        <w:rPr>
          <w:rFonts w:ascii="Garamond" w:hAnsi="Garamond"/>
          <w:bCs/>
          <w:sz w:val="24"/>
          <w:szCs w:val="24"/>
        </w:rPr>
        <w:t>K</w:t>
      </w:r>
      <w:r w:rsidR="001A2900" w:rsidRPr="003315F5">
        <w:rPr>
          <w:rFonts w:ascii="Garamond" w:hAnsi="Garamond"/>
          <w:bCs/>
          <w:sz w:val="24"/>
          <w:szCs w:val="24"/>
        </w:rPr>
        <w:t>onsorcjant zobowiązany jest do udostępniania oraz szerokiego rozpowszechniania wyników badań, wszystkim podmiotom zainteresowanym wykorzystaniem tych wyników nieodpłatnie z zachowaniem zasady równego dostępu. Nie stanowi szerokiego rozpowszechniania udostępnienie oprogramowania w niepełnej wersji, niezachowującej wszystkich cech funkcjonalnych przypisanych wynikom badań</w:t>
      </w:r>
      <w:r w:rsidR="00D20F2B" w:rsidRPr="006F7E4D">
        <w:rPr>
          <w:rFonts w:ascii="Garamond" w:hAnsi="Garamond"/>
          <w:bCs/>
          <w:sz w:val="24"/>
          <w:szCs w:val="24"/>
          <w:vertAlign w:val="superscript"/>
        </w:rPr>
        <w:footnoteReference w:id="16"/>
      </w:r>
      <w:r w:rsidR="00653CEF">
        <w:rPr>
          <w:rFonts w:ascii="Garamond" w:hAnsi="Garamond"/>
          <w:bCs/>
          <w:sz w:val="24"/>
          <w:szCs w:val="24"/>
        </w:rPr>
        <w:t>.</w:t>
      </w:r>
    </w:p>
    <w:p w14:paraId="46F4771C" w14:textId="139DEDE7"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poziomu intensywności wsparcia. </w:t>
      </w:r>
      <w:bookmarkStart w:id="6" w:name="_Hlk69988231"/>
      <w:r w:rsidR="001A2900" w:rsidRPr="003315F5">
        <w:rPr>
          <w:rFonts w:ascii="Garamond" w:hAnsi="Garamond"/>
          <w:bCs/>
          <w:sz w:val="24"/>
          <w:szCs w:val="24"/>
        </w:rPr>
        <w:t>Tryb dochodzenia zwrotu środków z tego tytułu reguluje §</w:t>
      </w:r>
      <w:r w:rsidR="00653CEF">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6"/>
    <w:p w14:paraId="36402D14" w14:textId="145FAA92" w:rsidR="004B73AE" w:rsidRPr="003315F5" w:rsidRDefault="00610A0A"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onsorcjant będący przedsiębiorcą uzyskują prawo do premii za skuteczną</w:t>
      </w:r>
      <w:r w:rsidR="004F543B" w:rsidRPr="003315F5">
        <w:rPr>
          <w:rFonts w:ascii="Garamond" w:hAnsi="Garamond"/>
          <w:bCs/>
          <w:sz w:val="24"/>
          <w:szCs w:val="24"/>
        </w:rPr>
        <w:t xml:space="preserve"> współpracę</w:t>
      </w:r>
      <w:r w:rsidR="001A2900" w:rsidRPr="003315F5">
        <w:rPr>
          <w:rFonts w:ascii="Garamond" w:hAnsi="Garamond"/>
          <w:bCs/>
          <w:sz w:val="24"/>
          <w:szCs w:val="24"/>
        </w:rPr>
        <w:t xml:space="preserve"> w ramach Projektu z innym niepowiązanym</w:t>
      </w:r>
      <w:r w:rsidR="008E18C0" w:rsidRPr="003315F5">
        <w:rPr>
          <w:rFonts w:ascii="Garamond" w:hAnsi="Garamond"/>
          <w:bCs/>
          <w:sz w:val="24"/>
          <w:szCs w:val="24"/>
        </w:rPr>
        <w:t xml:space="preserve"> lub niebędącym przedsiębiorstwem partnerskim</w:t>
      </w:r>
      <w:r w:rsidR="001A2900" w:rsidRPr="003315F5">
        <w:rPr>
          <w:rFonts w:ascii="Garamond" w:hAnsi="Garamond"/>
          <w:bCs/>
          <w:sz w:val="24"/>
          <w:szCs w:val="24"/>
        </w:rPr>
        <w:t xml:space="preserve">, w rozumieniu załącznika I </w:t>
      </w:r>
      <w:r w:rsidR="00893F61">
        <w:rPr>
          <w:rFonts w:ascii="Garamond" w:hAnsi="Garamond"/>
          <w:bCs/>
          <w:sz w:val="24"/>
          <w:szCs w:val="24"/>
        </w:rPr>
        <w:t>R</w:t>
      </w:r>
      <w:r w:rsidR="001A2900" w:rsidRPr="003315F5">
        <w:rPr>
          <w:rFonts w:ascii="Garamond" w:hAnsi="Garamond"/>
          <w:bCs/>
          <w:sz w:val="24"/>
          <w:szCs w:val="24"/>
        </w:rPr>
        <w:t>ozporządzenia</w:t>
      </w:r>
      <w:r w:rsidR="00AA5113">
        <w:rPr>
          <w:rFonts w:ascii="Garamond" w:hAnsi="Garamond"/>
          <w:bCs/>
          <w:sz w:val="24"/>
          <w:szCs w:val="24"/>
        </w:rPr>
        <w:t xml:space="preserve"> nr</w:t>
      </w:r>
      <w:r w:rsidR="001A2900" w:rsidRPr="003315F5">
        <w:rPr>
          <w:rFonts w:ascii="Garamond" w:hAnsi="Garamond"/>
          <w:bCs/>
          <w:sz w:val="24"/>
          <w:szCs w:val="24"/>
        </w:rPr>
        <w:t xml:space="preserve"> 651/2014, z nim przedsiębiorcą lub przedsiębiorcami wchodzącymi w skład </w:t>
      </w:r>
      <w:r w:rsidR="00A7706D">
        <w:rPr>
          <w:rFonts w:ascii="Garamond" w:hAnsi="Garamond"/>
          <w:bCs/>
          <w:sz w:val="24"/>
          <w:szCs w:val="24"/>
        </w:rPr>
        <w:t>K</w:t>
      </w:r>
      <w:r w:rsidR="001A2900" w:rsidRPr="003315F5">
        <w:rPr>
          <w:rFonts w:ascii="Garamond" w:hAnsi="Garamond"/>
          <w:bCs/>
          <w:sz w:val="24"/>
          <w:szCs w:val="24"/>
        </w:rPr>
        <w:t>onsorcjum, wynoszącej 15 punktów procentowych, przy czym</w:t>
      </w:r>
      <w:r w:rsidR="00A00564" w:rsidRPr="003315F5">
        <w:rPr>
          <w:rFonts w:ascii="Garamond" w:hAnsi="Garamond"/>
          <w:bCs/>
          <w:sz w:val="24"/>
          <w:szCs w:val="24"/>
          <w:vertAlign w:val="superscript"/>
        </w:rPr>
        <w:footnoteReference w:id="17"/>
      </w:r>
      <w:r w:rsidR="00653CEF">
        <w:rPr>
          <w:rFonts w:ascii="Garamond" w:hAnsi="Garamond"/>
          <w:bCs/>
          <w:sz w:val="24"/>
          <w:szCs w:val="24"/>
        </w:rPr>
        <w:t>:</w:t>
      </w:r>
    </w:p>
    <w:p w14:paraId="02BA3CA4" w14:textId="55BA3A4C"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80% kosztów kwalifikowalnych dla mikro- i małych przedsiębiorców, 75% - dla średnich przedsiębiorców, 65% - dla przedsiębiorców innych niż MŚP, </w:t>
      </w:r>
    </w:p>
    <w:p w14:paraId="53EA86E8" w14:textId="0A6C5D3B"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60% kosztów kwalifikowalnych dla mikro- i małych przedsiębiorców, 50%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40%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0E83248A" w14:textId="48C2F001" w:rsidR="004B73AE"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B73AE" w:rsidRPr="003315F5">
        <w:rPr>
          <w:rFonts w:ascii="Garamond" w:hAnsi="Garamond"/>
          <w:bCs/>
          <w:sz w:val="24"/>
          <w:szCs w:val="24"/>
        </w:rPr>
        <w:t>1</w:t>
      </w:r>
      <w:r w:rsidR="00AC56CB" w:rsidRPr="003315F5">
        <w:rPr>
          <w:rFonts w:ascii="Garamond" w:hAnsi="Garamond"/>
          <w:bCs/>
          <w:sz w:val="24"/>
          <w:szCs w:val="24"/>
        </w:rPr>
        <w:t>5</w:t>
      </w:r>
      <w:r w:rsidRPr="003315F5">
        <w:rPr>
          <w:rFonts w:ascii="Garamond" w:hAnsi="Garamond"/>
          <w:bCs/>
          <w:sz w:val="24"/>
          <w:szCs w:val="24"/>
        </w:rPr>
        <w:t>, jest możliwe jeżeli:</w:t>
      </w:r>
    </w:p>
    <w:p w14:paraId="21B83B19" w14:textId="1F890BC5"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żaden z przedsiębiorców nie ponosi więcej niż 70% kosztów kwalifikowalnych danej kategorii badań (badań przemysłowych lub prac rozwojowych) oraz</w:t>
      </w:r>
    </w:p>
    <w:p w14:paraId="7F71B99B" w14:textId="258C1E70"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realizacja badań przemysłowych i prac rozwojowych, albo prac rozwojowych obejmuje współpracę z co najmniej jednym MŚP.</w:t>
      </w:r>
    </w:p>
    <w:p w14:paraId="5A3B8C70" w14:textId="2A03A728" w:rsidR="004B73AE" w:rsidRPr="003315F5" w:rsidRDefault="00AC56C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653CEF">
        <w:rPr>
          <w:rFonts w:ascii="Garamond" w:hAnsi="Garamond"/>
          <w:bCs/>
          <w:sz w:val="24"/>
          <w:szCs w:val="24"/>
        </w:rPr>
        <w:t>ci</w:t>
      </w:r>
      <w:r w:rsidR="001A2900" w:rsidRPr="003315F5">
        <w:rPr>
          <w:rFonts w:ascii="Garamond" w:hAnsi="Garamond"/>
          <w:bCs/>
          <w:sz w:val="24"/>
          <w:szCs w:val="24"/>
        </w:rPr>
        <w:t xml:space="preserve"> będący przedsiębiorc</w:t>
      </w:r>
      <w:r w:rsidR="00653CEF">
        <w:rPr>
          <w:rFonts w:ascii="Garamond" w:hAnsi="Garamond"/>
          <w:bCs/>
          <w:sz w:val="24"/>
          <w:szCs w:val="24"/>
        </w:rPr>
        <w:t>ami</w:t>
      </w:r>
      <w:r w:rsidR="001A2900" w:rsidRPr="003315F5">
        <w:rPr>
          <w:rFonts w:ascii="Garamond" w:hAnsi="Garamond"/>
          <w:bCs/>
          <w:sz w:val="24"/>
          <w:szCs w:val="24"/>
        </w:rPr>
        <w:t xml:space="preserve"> uzyskują prawo do premii za skuteczną współpracę w ramach Projektu realizowanego w ramach </w:t>
      </w:r>
      <w:r w:rsidRPr="003315F5">
        <w:rPr>
          <w:rFonts w:ascii="Garamond" w:hAnsi="Garamond"/>
          <w:bCs/>
          <w:sz w:val="24"/>
          <w:szCs w:val="24"/>
        </w:rPr>
        <w:t>K</w:t>
      </w:r>
      <w:r w:rsidR="001A2900" w:rsidRPr="003315F5">
        <w:rPr>
          <w:rFonts w:ascii="Garamond" w:hAnsi="Garamond"/>
          <w:bCs/>
          <w:sz w:val="24"/>
          <w:szCs w:val="24"/>
        </w:rPr>
        <w:t xml:space="preserve">onsorcjum z co najmniej jedną </w:t>
      </w:r>
      <w:bookmarkStart w:id="7" w:name="_Hlk70427500"/>
      <w:r w:rsidR="001A2900" w:rsidRPr="003315F5">
        <w:rPr>
          <w:rFonts w:ascii="Garamond" w:hAnsi="Garamond"/>
          <w:bCs/>
          <w:sz w:val="24"/>
          <w:szCs w:val="24"/>
        </w:rPr>
        <w:t>jednostką naukową</w:t>
      </w:r>
      <w:bookmarkEnd w:id="7"/>
      <w:r w:rsidR="001A2900" w:rsidRPr="003315F5">
        <w:rPr>
          <w:rFonts w:ascii="Garamond" w:hAnsi="Garamond"/>
          <w:bCs/>
          <w:sz w:val="24"/>
          <w:szCs w:val="24"/>
        </w:rPr>
        <w:t>, wynoszącej 15 punktów procentowych</w:t>
      </w:r>
      <w:r w:rsidR="00D20F2B" w:rsidRPr="001208C4">
        <w:rPr>
          <w:bCs/>
          <w:vertAlign w:val="superscript"/>
        </w:rPr>
        <w:footnoteReference w:id="18"/>
      </w:r>
      <w:r w:rsidR="00277DA3">
        <w:rPr>
          <w:rFonts w:ascii="Garamond" w:hAnsi="Garamond"/>
          <w:bCs/>
          <w:sz w:val="24"/>
          <w:szCs w:val="24"/>
        </w:rPr>
        <w:t>:</w:t>
      </w:r>
    </w:p>
    <w:p w14:paraId="5755D1EF" w14:textId="023E66F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wsparcia 80% kosztów kwalifikowalnych dla mikro- i</w:t>
      </w:r>
      <w:r w:rsidR="00277DA3">
        <w:rPr>
          <w:rFonts w:ascii="Garamond" w:eastAsia="SimSun" w:hAnsi="Garamond"/>
          <w:sz w:val="24"/>
          <w:szCs w:val="24"/>
          <w:lang w:eastAsia="pl-PL"/>
        </w:rPr>
        <w:t> </w:t>
      </w:r>
      <w:r w:rsidRPr="003315F5">
        <w:rPr>
          <w:rFonts w:ascii="Garamond" w:eastAsia="SimSun" w:hAnsi="Garamond"/>
          <w:sz w:val="24"/>
          <w:szCs w:val="24"/>
          <w:lang w:eastAsia="pl-PL"/>
        </w:rPr>
        <w:t xml:space="preserve">małych przedsiębiorców, 75% - dla średnich przedsiębiorców, 65% - dla przedsiębiorców innych niż MŚP, </w:t>
      </w:r>
    </w:p>
    <w:p w14:paraId="6584E91F" w14:textId="2EFFE00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 uzyskanie premii nie może skutkować przekroczeniem intensywności wsparcia 60% kosztów kwalifikowalnych dla mikro- i małych przedsiębiorców, 50% - dla średnich przedsiębiorców, 40%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33686CD4" w14:textId="29413F8A"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Uzyskanie premii, o której mowa w ust. </w:t>
      </w:r>
      <w:r w:rsidR="00AC56CB" w:rsidRPr="003315F5">
        <w:rPr>
          <w:rFonts w:ascii="Garamond" w:hAnsi="Garamond"/>
          <w:bCs/>
          <w:sz w:val="24"/>
          <w:szCs w:val="24"/>
        </w:rPr>
        <w:t>17</w:t>
      </w:r>
      <w:r w:rsidR="001A2900" w:rsidRPr="003315F5">
        <w:rPr>
          <w:rFonts w:ascii="Garamond" w:hAnsi="Garamond"/>
          <w:bCs/>
          <w:sz w:val="24"/>
          <w:szCs w:val="24"/>
        </w:rPr>
        <w:t>, jest możliwe, jeżeli jednostka naukowa</w:t>
      </w:r>
      <w:r w:rsidR="00A00564" w:rsidRPr="00E706CC">
        <w:rPr>
          <w:rFonts w:ascii="Garamond" w:hAnsi="Garamond"/>
          <w:bCs/>
          <w:sz w:val="24"/>
          <w:szCs w:val="24"/>
          <w:vertAlign w:val="superscript"/>
        </w:rPr>
        <w:footnoteReference w:id="19"/>
      </w:r>
      <w:r w:rsidR="00277DA3">
        <w:rPr>
          <w:rFonts w:ascii="Garamond" w:hAnsi="Garamond"/>
          <w:bCs/>
          <w:sz w:val="24"/>
          <w:szCs w:val="24"/>
        </w:rPr>
        <w:t>:</w:t>
      </w:r>
    </w:p>
    <w:p w14:paraId="5DEEBE80" w14:textId="7545EFAB"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ponosi co najmniej 10 % kosztów kwalifikowalnych oraz</w:t>
      </w:r>
    </w:p>
    <w:p w14:paraId="222EC141" w14:textId="494705CF"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ma prawo do publikowania własnych wyników badań i prac.</w:t>
      </w:r>
    </w:p>
    <w:p w14:paraId="0D71DAC4" w14:textId="1D1B7DC9"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Podwykonawstwo nie jest uważane za skuteczną współpracę.</w:t>
      </w:r>
    </w:p>
    <w:p w14:paraId="714292E4" w14:textId="472F4BF4"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spełnienia warunków określonych w ust. </w:t>
      </w:r>
      <w:r w:rsidR="004B73AE" w:rsidRPr="003315F5">
        <w:rPr>
          <w:rFonts w:ascii="Garamond" w:hAnsi="Garamond"/>
          <w:bCs/>
          <w:sz w:val="24"/>
          <w:szCs w:val="24"/>
        </w:rPr>
        <w:t>1</w:t>
      </w:r>
      <w:r w:rsidR="00AC56CB" w:rsidRPr="003315F5">
        <w:rPr>
          <w:rFonts w:ascii="Garamond" w:hAnsi="Garamond"/>
          <w:bCs/>
          <w:sz w:val="24"/>
          <w:szCs w:val="24"/>
        </w:rPr>
        <w:t>5</w:t>
      </w:r>
      <w:r w:rsidR="008E18C0" w:rsidRPr="003315F5">
        <w:rPr>
          <w:rFonts w:ascii="Garamond" w:hAnsi="Garamond"/>
          <w:bCs/>
          <w:sz w:val="24"/>
          <w:szCs w:val="24"/>
        </w:rPr>
        <w:t xml:space="preserve"> lub ust. 1</w:t>
      </w:r>
      <w:r w:rsidR="00AC56CB" w:rsidRPr="003315F5">
        <w:rPr>
          <w:rFonts w:ascii="Garamond" w:hAnsi="Garamond"/>
          <w:bCs/>
          <w:sz w:val="24"/>
          <w:szCs w:val="24"/>
        </w:rPr>
        <w:t>7</w:t>
      </w:r>
      <w:r w:rsidR="001A2900" w:rsidRPr="003315F5">
        <w:rPr>
          <w:rFonts w:ascii="Garamond" w:hAnsi="Garamond"/>
          <w:bCs/>
          <w:sz w:val="24"/>
          <w:szCs w:val="24"/>
        </w:rPr>
        <w:t xml:space="preserve"> skutkuje obniżeniem intensywności wsparcia do podstawowego poziomu intensywności wsparcia. Tryb dochodzenia zwrotu środków z tego t</w:t>
      </w:r>
      <w:r w:rsidR="00362109" w:rsidRPr="003315F5">
        <w:rPr>
          <w:rFonts w:ascii="Garamond" w:hAnsi="Garamond"/>
          <w:bCs/>
          <w:sz w:val="24"/>
          <w:szCs w:val="24"/>
        </w:rPr>
        <w:t>y</w:t>
      </w:r>
      <w:r w:rsidR="001A2900" w:rsidRPr="003315F5">
        <w:rPr>
          <w:rFonts w:ascii="Garamond" w:hAnsi="Garamond"/>
          <w:bCs/>
          <w:sz w:val="24"/>
          <w:szCs w:val="24"/>
        </w:rPr>
        <w:t xml:space="preserve">tułu reguluje </w:t>
      </w:r>
      <w:r w:rsidR="00A36E98">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 xml:space="preserve"> Umowy. </w:t>
      </w:r>
    </w:p>
    <w:p w14:paraId="0C89576D" w14:textId="318FBA52" w:rsidR="004B73AE" w:rsidRPr="003315F5" w:rsidRDefault="001A2900" w:rsidP="003315F5">
      <w:pPr>
        <w:pStyle w:val="Akapitzlist"/>
        <w:numPr>
          <w:ilvl w:val="0"/>
          <w:numId w:val="55"/>
        </w:numPr>
        <w:spacing w:before="120" w:after="120" w:line="360" w:lineRule="exact"/>
        <w:jc w:val="both"/>
        <w:rPr>
          <w:rFonts w:ascii="Garamond" w:hAnsi="Garamond"/>
          <w:sz w:val="24"/>
          <w:szCs w:val="24"/>
        </w:rPr>
      </w:pPr>
      <w:r w:rsidRPr="003315F5">
        <w:rPr>
          <w:rFonts w:ascii="Garamond" w:hAnsi="Garamond"/>
          <w:bCs/>
          <w:sz w:val="24"/>
          <w:szCs w:val="24"/>
        </w:rPr>
        <w:t>Prawo do uzyskania premii za skuteczną współpracę w ramach Projektu przysługuje wyłącznie w zakresie, w jakim istnieje ona na dzień zawarcia Umowy. Współpraca o cechach skutecznej</w:t>
      </w:r>
      <w:r w:rsidRPr="003315F5">
        <w:rPr>
          <w:rFonts w:ascii="Garamond" w:hAnsi="Garamond"/>
          <w:sz w:val="24"/>
          <w:szCs w:val="24"/>
        </w:rPr>
        <w:t xml:space="preserve"> współpracy, o której mowa w ust. </w:t>
      </w:r>
      <w:r w:rsidR="00F82F2B" w:rsidRPr="003315F5">
        <w:rPr>
          <w:rFonts w:ascii="Garamond" w:hAnsi="Garamond"/>
          <w:sz w:val="24"/>
          <w:szCs w:val="24"/>
        </w:rPr>
        <w:t>1</w:t>
      </w:r>
      <w:r w:rsidR="008E18C0" w:rsidRPr="003315F5">
        <w:rPr>
          <w:rFonts w:ascii="Garamond" w:hAnsi="Garamond"/>
          <w:sz w:val="24"/>
          <w:szCs w:val="24"/>
        </w:rPr>
        <w:t>6</w:t>
      </w:r>
      <w:r w:rsidRPr="003315F5">
        <w:rPr>
          <w:rFonts w:ascii="Garamond" w:hAnsi="Garamond"/>
          <w:sz w:val="24"/>
          <w:szCs w:val="24"/>
        </w:rPr>
        <w:t xml:space="preserve"> lub </w:t>
      </w:r>
      <w:r w:rsidR="00A36E98">
        <w:rPr>
          <w:rFonts w:ascii="Garamond" w:hAnsi="Garamond"/>
          <w:sz w:val="24"/>
          <w:szCs w:val="24"/>
        </w:rPr>
        <w:t xml:space="preserve">ust. </w:t>
      </w:r>
      <w:r w:rsidR="00F82F2B" w:rsidRPr="003315F5">
        <w:rPr>
          <w:rFonts w:ascii="Garamond" w:hAnsi="Garamond"/>
          <w:sz w:val="24"/>
          <w:szCs w:val="24"/>
        </w:rPr>
        <w:t>1</w:t>
      </w:r>
      <w:r w:rsidR="008E18C0" w:rsidRPr="003315F5">
        <w:rPr>
          <w:rFonts w:ascii="Garamond" w:hAnsi="Garamond"/>
          <w:sz w:val="24"/>
          <w:szCs w:val="24"/>
        </w:rPr>
        <w:t>8</w:t>
      </w:r>
      <w:r w:rsidRPr="003315F5">
        <w:rPr>
          <w:rFonts w:ascii="Garamond" w:hAnsi="Garamond"/>
          <w:sz w:val="24"/>
          <w:szCs w:val="24"/>
        </w:rPr>
        <w:t>, podejmowana w trakcie realizacji Projektu, nie uprawnia do uzyskania premii.</w:t>
      </w:r>
    </w:p>
    <w:p w14:paraId="77C8AE7A" w14:textId="477E2698"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277DA3">
        <w:rPr>
          <w:rFonts w:ascii="Garamond" w:hAnsi="Garamond"/>
          <w:bCs/>
          <w:sz w:val="24"/>
          <w:szCs w:val="24"/>
        </w:rPr>
        <w:t>ci</w:t>
      </w:r>
      <w:r w:rsidR="001A2900" w:rsidRPr="003315F5">
        <w:rPr>
          <w:rFonts w:ascii="Garamond" w:hAnsi="Garamond"/>
          <w:bCs/>
          <w:sz w:val="24"/>
          <w:szCs w:val="24"/>
        </w:rPr>
        <w:t xml:space="preserve"> będący przedsiębiorc</w:t>
      </w:r>
      <w:r w:rsidR="00277DA3">
        <w:rPr>
          <w:rFonts w:ascii="Garamond" w:hAnsi="Garamond"/>
          <w:bCs/>
          <w:sz w:val="24"/>
          <w:szCs w:val="24"/>
        </w:rPr>
        <w:t>ami</w:t>
      </w:r>
      <w:r w:rsidR="001A2900" w:rsidRPr="003315F5">
        <w:rPr>
          <w:rFonts w:ascii="Garamond" w:hAnsi="Garamond"/>
          <w:bCs/>
          <w:sz w:val="24"/>
          <w:szCs w:val="24"/>
        </w:rPr>
        <w:t xml:space="preserve"> tracą prawo do premii, o której mowa w ust. </w:t>
      </w:r>
      <w:r w:rsidR="00F82F2B" w:rsidRPr="003315F5">
        <w:rPr>
          <w:rFonts w:ascii="Garamond" w:hAnsi="Garamond"/>
          <w:bCs/>
          <w:sz w:val="24"/>
          <w:szCs w:val="24"/>
        </w:rPr>
        <w:t>1</w:t>
      </w:r>
      <w:r w:rsidR="00AC56CB" w:rsidRPr="003315F5">
        <w:rPr>
          <w:rFonts w:ascii="Garamond" w:hAnsi="Garamond"/>
          <w:bCs/>
          <w:sz w:val="24"/>
          <w:szCs w:val="24"/>
        </w:rPr>
        <w:t>5</w:t>
      </w:r>
      <w:r w:rsidR="001A2900" w:rsidRPr="003315F5">
        <w:rPr>
          <w:rFonts w:ascii="Garamond" w:hAnsi="Garamond"/>
          <w:bCs/>
          <w:sz w:val="24"/>
          <w:szCs w:val="24"/>
        </w:rPr>
        <w:t xml:space="preserve"> lub </w:t>
      </w:r>
      <w:r w:rsidR="00A36E98">
        <w:rPr>
          <w:rFonts w:ascii="Garamond" w:hAnsi="Garamond"/>
          <w:bCs/>
          <w:sz w:val="24"/>
          <w:szCs w:val="24"/>
        </w:rPr>
        <w:t xml:space="preserve">ust. </w:t>
      </w:r>
      <w:r w:rsidR="00F82F2B" w:rsidRPr="003315F5">
        <w:rPr>
          <w:rFonts w:ascii="Garamond" w:hAnsi="Garamond"/>
          <w:bCs/>
          <w:sz w:val="24"/>
          <w:szCs w:val="24"/>
        </w:rPr>
        <w:t>1</w:t>
      </w:r>
      <w:r w:rsidR="00AC56CB" w:rsidRPr="003315F5">
        <w:rPr>
          <w:rFonts w:ascii="Garamond" w:hAnsi="Garamond"/>
          <w:bCs/>
          <w:sz w:val="24"/>
          <w:szCs w:val="24"/>
        </w:rPr>
        <w:t>7</w:t>
      </w:r>
      <w:r w:rsidR="001A2900" w:rsidRPr="003315F5">
        <w:rPr>
          <w:rFonts w:ascii="Garamond" w:hAnsi="Garamond"/>
          <w:bCs/>
          <w:sz w:val="24"/>
          <w:szCs w:val="24"/>
        </w:rPr>
        <w:t xml:space="preserve">, w przypadku rozwiązania umowy </w:t>
      </w:r>
      <w:r w:rsidR="005C3656" w:rsidRPr="003315F5">
        <w:rPr>
          <w:rFonts w:ascii="Garamond" w:hAnsi="Garamond"/>
          <w:bCs/>
          <w:sz w:val="24"/>
          <w:szCs w:val="24"/>
        </w:rPr>
        <w:t>K</w:t>
      </w:r>
      <w:r w:rsidR="001A2900" w:rsidRPr="003315F5">
        <w:rPr>
          <w:rFonts w:ascii="Garamond" w:hAnsi="Garamond"/>
          <w:bCs/>
          <w:sz w:val="24"/>
          <w:szCs w:val="24"/>
        </w:rPr>
        <w:t xml:space="preserve">onsorcjum w trakcie obowiązywania Umowy lub zmiany umowy </w:t>
      </w:r>
      <w:r w:rsidR="005C3656" w:rsidRPr="003315F5">
        <w:rPr>
          <w:rFonts w:ascii="Garamond" w:hAnsi="Garamond"/>
          <w:bCs/>
          <w:sz w:val="24"/>
          <w:szCs w:val="24"/>
        </w:rPr>
        <w:t>K</w:t>
      </w:r>
      <w:r w:rsidR="001A2900" w:rsidRPr="003315F5">
        <w:rPr>
          <w:rFonts w:ascii="Garamond" w:hAnsi="Garamond"/>
          <w:bCs/>
          <w:sz w:val="24"/>
          <w:szCs w:val="24"/>
        </w:rPr>
        <w:t xml:space="preserve">onsorcjum, która powoduje brak spełnienia </w:t>
      </w:r>
      <w:r w:rsidR="001A2900" w:rsidRPr="003315F5">
        <w:rPr>
          <w:rFonts w:ascii="Garamond" w:hAnsi="Garamond"/>
          <w:bCs/>
          <w:sz w:val="24"/>
          <w:szCs w:val="24"/>
        </w:rPr>
        <w:lastRenderedPageBreak/>
        <w:t xml:space="preserve">warunków przyznania premii. W przypadku, o którym mowa w zdaniu poprzedzającym, następuje obniżenie intensywności wsparcia do podstawowego poziomu intensywności wsparcia. Tryb dochodzenia zwrotu środków z tego </w:t>
      </w:r>
      <w:r w:rsidR="00E43ABC" w:rsidRPr="003315F5">
        <w:rPr>
          <w:rFonts w:ascii="Garamond" w:hAnsi="Garamond"/>
          <w:bCs/>
          <w:sz w:val="24"/>
          <w:szCs w:val="24"/>
        </w:rPr>
        <w:t>tytułu</w:t>
      </w:r>
      <w:r w:rsidR="001A2900" w:rsidRPr="003315F5">
        <w:rPr>
          <w:rFonts w:ascii="Garamond" w:hAnsi="Garamond"/>
          <w:bCs/>
          <w:sz w:val="24"/>
          <w:szCs w:val="24"/>
        </w:rPr>
        <w:t xml:space="preserve"> reguluje </w:t>
      </w:r>
      <w:r w:rsidR="00891493">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Umowy.</w:t>
      </w:r>
    </w:p>
    <w:p w14:paraId="1B83DD3D" w14:textId="0304483B" w:rsidR="00D16815" w:rsidRPr="00E706CC" w:rsidRDefault="00935324" w:rsidP="00E706CC">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Nie jest możliwa kumulacja premii za szerokie rozpowszechnianie wyników oraz premii za skuteczną współpracę w ramach Projektu. Uzyskanie jednej premii uniemożliwia uzyskanie drugiej.</w:t>
      </w: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07DD540D" w:rsidR="00C41B6A" w:rsidRPr="00FB1ED2" w:rsidRDefault="00A91EBE" w:rsidP="00FB1ED2">
      <w:pPr>
        <w:pStyle w:val="Akapitzlist"/>
        <w:numPr>
          <w:ilvl w:val="0"/>
          <w:numId w:val="56"/>
        </w:numPr>
        <w:spacing w:before="120" w:after="120" w:line="360" w:lineRule="exact"/>
        <w:jc w:val="both"/>
        <w:rPr>
          <w:rFonts w:ascii="Garamond" w:hAnsi="Garamond"/>
          <w:bCs/>
          <w:sz w:val="24"/>
          <w:szCs w:val="24"/>
        </w:rPr>
      </w:pPr>
      <w:r w:rsidRPr="003315F5">
        <w:rPr>
          <w:rStyle w:val="FontStyle29"/>
          <w:rFonts w:ascii="Garamond" w:hAnsi="Garamond"/>
          <w:sz w:val="24"/>
          <w:szCs w:val="24"/>
        </w:rPr>
        <w:t xml:space="preserve"> </w:t>
      </w:r>
      <w:r w:rsidR="00C47239" w:rsidRPr="00FB1ED2">
        <w:rPr>
          <w:rFonts w:ascii="Garamond" w:hAnsi="Garamond"/>
          <w:bCs/>
          <w:sz w:val="24"/>
          <w:szCs w:val="24"/>
        </w:rPr>
        <w:t xml:space="preserve">Lider </w:t>
      </w:r>
      <w:r w:rsidR="00502E00" w:rsidRPr="00FB1ED2">
        <w:rPr>
          <w:rFonts w:ascii="Garamond" w:hAnsi="Garamond"/>
          <w:bCs/>
          <w:sz w:val="24"/>
          <w:szCs w:val="24"/>
        </w:rPr>
        <w:t xml:space="preserve">Konsorcjum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8"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8"/>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25F39D83"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Lider </w:t>
      </w:r>
      <w:r w:rsidR="006676E0" w:rsidRPr="00FB1ED2">
        <w:rPr>
          <w:rFonts w:ascii="Garamond" w:hAnsi="Garamond"/>
          <w:bCs/>
          <w:sz w:val="24"/>
          <w:szCs w:val="24"/>
        </w:rPr>
        <w:t xml:space="preserve">Konsorcjum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062959">
        <w:rPr>
          <w:rFonts w:ascii="Garamond" w:hAnsi="Garamond"/>
          <w:bCs/>
          <w:sz w:val="24"/>
          <w:szCs w:val="24"/>
        </w:rPr>
        <w:t>7</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611F5F8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9" w:name="_Hlk58246316"/>
      <w:r w:rsidRPr="00FB1ED2">
        <w:rPr>
          <w:rFonts w:ascii="Garamond" w:hAnsi="Garamond"/>
          <w:bCs/>
          <w:sz w:val="24"/>
          <w:szCs w:val="24"/>
        </w:rPr>
        <w:t xml:space="preserve">Do Raportów Lider </w:t>
      </w:r>
      <w:r w:rsidR="00502E00" w:rsidRPr="00FB1ED2">
        <w:rPr>
          <w:rFonts w:ascii="Garamond" w:hAnsi="Garamond"/>
          <w:bCs/>
          <w:sz w:val="24"/>
          <w:szCs w:val="24"/>
        </w:rPr>
        <w:t xml:space="preserve">Konsorcjum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7EDD43A3"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7C6422" w:rsidRPr="00FB1ED2">
        <w:rPr>
          <w:rFonts w:ascii="Garamond" w:hAnsi="Garamond"/>
          <w:bCs/>
          <w:sz w:val="24"/>
          <w:szCs w:val="24"/>
        </w:rPr>
        <w:t>Lider Konsorcjum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AC56CB" w:rsidRPr="00FB1ED2">
        <w:rPr>
          <w:rFonts w:ascii="Garamond" w:hAnsi="Garamond"/>
          <w:bCs/>
          <w:sz w:val="24"/>
          <w:szCs w:val="24"/>
        </w:rPr>
        <w:t>7</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w:t>
      </w:r>
      <w:r w:rsidR="007C6422" w:rsidRPr="00FB1ED2">
        <w:rPr>
          <w:rStyle w:val="FontStyle29"/>
          <w:rFonts w:ascii="Garamond" w:hAnsi="Garamond"/>
          <w:sz w:val="24"/>
          <w:szCs w:val="24"/>
        </w:rPr>
        <w:lastRenderedPageBreak/>
        <w:t>pisarskim lub rachunkowym, bez konieczności ich akceptacji przez Lidera Konsorcjum. Agencja informuje Lidera Konsorcjum o zakresie wprowadzonych poprawek i uzupełnień.</w:t>
      </w:r>
    </w:p>
    <w:p w14:paraId="02C6F594" w14:textId="5A583B03" w:rsidR="00790496"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0" w:name="_Hlk61515295"/>
      <w:r w:rsidRPr="00FB1ED2">
        <w:rPr>
          <w:rFonts w:ascii="Garamond" w:hAnsi="Garamond"/>
          <w:bCs/>
          <w:sz w:val="24"/>
          <w:szCs w:val="24"/>
        </w:rPr>
        <w:t xml:space="preserve">Lider </w:t>
      </w:r>
      <w:r w:rsidR="00502E00" w:rsidRPr="00FB1ED2">
        <w:rPr>
          <w:rFonts w:ascii="Garamond" w:hAnsi="Garamond"/>
          <w:bCs/>
          <w:sz w:val="24"/>
          <w:szCs w:val="24"/>
        </w:rPr>
        <w:t xml:space="preserve">Konsorcjum </w:t>
      </w:r>
      <w:r w:rsidRPr="00FB1ED2">
        <w:rPr>
          <w:rFonts w:ascii="Garamond" w:hAnsi="Garamond"/>
          <w:bCs/>
          <w:sz w:val="24"/>
          <w:szCs w:val="24"/>
        </w:rPr>
        <w:t xml:space="preserve">informuje Agencję </w:t>
      </w:r>
      <w:r w:rsidR="009975F5" w:rsidRPr="00FB1ED2">
        <w:rPr>
          <w:rFonts w:ascii="Garamond" w:hAnsi="Garamond"/>
          <w:bCs/>
          <w:sz w:val="24"/>
          <w:szCs w:val="24"/>
        </w:rPr>
        <w:t xml:space="preserve">o wszystkich zmianach dotyczących Badania klinicznego w </w:t>
      </w:r>
      <w:r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10"/>
      <w:r w:rsidRPr="00FB1ED2">
        <w:rPr>
          <w:rFonts w:ascii="Garamond" w:hAnsi="Garamond"/>
          <w:bCs/>
          <w:sz w:val="24"/>
          <w:szCs w:val="24"/>
        </w:rPr>
        <w:t xml:space="preserve">. </w:t>
      </w:r>
      <w:bookmarkEnd w:id="9"/>
    </w:p>
    <w:p w14:paraId="6B45527E" w14:textId="05DCD40F" w:rsidR="007A283D" w:rsidRPr="00FB1ED2" w:rsidRDefault="00C47239"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Lider </w:t>
      </w:r>
      <w:r w:rsidR="00502E00" w:rsidRPr="00FB1ED2">
        <w:rPr>
          <w:rFonts w:ascii="Garamond" w:hAnsi="Garamond"/>
          <w:bCs/>
          <w:sz w:val="24"/>
          <w:szCs w:val="24"/>
        </w:rPr>
        <w:t>K</w:t>
      </w:r>
      <w:r w:rsidRPr="00FB1ED2">
        <w:rPr>
          <w:rFonts w:ascii="Garamond" w:hAnsi="Garamond"/>
          <w:bCs/>
          <w:sz w:val="24"/>
          <w:szCs w:val="24"/>
        </w:rPr>
        <w:t>onsorcjum</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E706CC">
        <w:rPr>
          <w:rFonts w:ascii="Garamond" w:hAnsi="Garamond"/>
          <w:bCs/>
          <w:sz w:val="24"/>
          <w:szCs w:val="24"/>
          <w:vertAlign w:val="superscript"/>
        </w:rPr>
        <w:footnoteReference w:id="20"/>
      </w:r>
      <w:r w:rsidR="00327396" w:rsidRPr="00E706CC">
        <w:rPr>
          <w:rFonts w:ascii="Garamond" w:hAnsi="Garamond"/>
          <w:bCs/>
          <w:sz w:val="24"/>
          <w:szCs w:val="24"/>
          <w:vertAlign w:val="superscript"/>
        </w:rPr>
        <w:t xml:space="preserve"> </w:t>
      </w:r>
      <w:r w:rsidR="00327396" w:rsidRPr="00FB1ED2">
        <w:rPr>
          <w:rFonts w:ascii="Garamond" w:hAnsi="Garamond"/>
          <w:bCs/>
          <w:sz w:val="24"/>
          <w:szCs w:val="24"/>
        </w:rPr>
        <w:t xml:space="preserve">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 xml:space="preserve">w 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0978C23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90031" w:rsidRPr="00FB1ED2">
        <w:rPr>
          <w:rFonts w:ascii="Garamond" w:hAnsi="Garamond"/>
          <w:bCs/>
          <w:sz w:val="24"/>
          <w:szCs w:val="24"/>
        </w:rPr>
        <w:t xml:space="preserve">Lidera </w:t>
      </w:r>
      <w:r w:rsidR="00DD209F" w:rsidRPr="00FB1ED2">
        <w:rPr>
          <w:rFonts w:ascii="Garamond" w:hAnsi="Garamond"/>
          <w:bCs/>
          <w:sz w:val="24"/>
          <w:szCs w:val="24"/>
        </w:rPr>
        <w:t xml:space="preserve">Konsorcjum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279CAB10"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Ryzyka naukowego lub znacznej i niemożliwej do przewidzenia zmiany stosunków społeczno-gospodarczych, przez co realizacja Projektu stała się niemożliwa lub z punktu widzenia interesu publicznego niecelowa,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357A15E2"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K</w:t>
      </w:r>
      <w:r w:rsidRPr="003315F5">
        <w:rPr>
          <w:rStyle w:val="FontStyle29"/>
          <w:rFonts w:ascii="Garamond" w:hAnsi="Garamond"/>
          <w:sz w:val="24"/>
          <w:szCs w:val="24"/>
        </w:rPr>
        <w:t>onsorcjum</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11" w:name="_Hlk60732020"/>
      <w:r w:rsidR="00053CAA" w:rsidRPr="003315F5">
        <w:rPr>
          <w:rStyle w:val="FontStyle29"/>
          <w:rFonts w:ascii="Garamond" w:hAnsi="Garamond"/>
          <w:sz w:val="24"/>
          <w:szCs w:val="24"/>
        </w:rPr>
        <w:t xml:space="preserve">w terminie </w:t>
      </w:r>
      <w:r w:rsidR="009D300D">
        <w:rPr>
          <w:rStyle w:val="FontStyle29"/>
          <w:rFonts w:ascii="Garamond" w:hAnsi="Garamond"/>
          <w:sz w:val="24"/>
          <w:szCs w:val="24"/>
        </w:rPr>
        <w:t>30</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1"/>
    </w:p>
    <w:p w14:paraId="14BF66D1" w14:textId="396B1F1B"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 xml:space="preserve">Konsorcjum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sidRPr="003315F5">
        <w:rPr>
          <w:rStyle w:val="FontStyle29"/>
          <w:rFonts w:ascii="Garamond" w:hAnsi="Garamond"/>
          <w:sz w:val="24"/>
          <w:szCs w:val="24"/>
        </w:rPr>
        <w:t xml:space="preserve">Liderowi </w:t>
      </w:r>
      <w:r w:rsidR="00053CAA" w:rsidRPr="003315F5">
        <w:rPr>
          <w:rStyle w:val="FontStyle29"/>
          <w:rFonts w:ascii="Garamond" w:hAnsi="Garamond"/>
          <w:sz w:val="24"/>
          <w:szCs w:val="24"/>
        </w:rPr>
        <w:t xml:space="preserve">Konsorcjum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0F78A0E7"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BA24C8">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A51307" w:rsidRPr="00FB1ED2">
        <w:rPr>
          <w:rFonts w:ascii="Garamond" w:hAnsi="Garamond"/>
          <w:bCs/>
          <w:sz w:val="24"/>
          <w:szCs w:val="24"/>
        </w:rPr>
        <w:t xml:space="preserve">– pod rygorem uznania Umowy za niewykonaną w całości lub w części -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 xml:space="preserve">w 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lastRenderedPageBreak/>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76338CC5"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790496" w:rsidRPr="00FB1ED2">
        <w:rPr>
          <w:rFonts w:ascii="Garamond" w:hAnsi="Garamond"/>
          <w:bCs/>
          <w:sz w:val="24"/>
          <w:szCs w:val="24"/>
        </w:rPr>
        <w:t xml:space="preserve"> </w:t>
      </w:r>
      <w:bookmarkStart w:id="12" w:name="_Hlk72759533"/>
      <w:r w:rsidR="009D300D">
        <w:rPr>
          <w:rFonts w:ascii="Garamond" w:hAnsi="Garamond"/>
          <w:bCs/>
          <w:sz w:val="24"/>
          <w:szCs w:val="24"/>
        </w:rPr>
        <w:t xml:space="preserve">Strony zrzekają się </w:t>
      </w:r>
      <w:r w:rsidR="00BA24C8">
        <w:rPr>
          <w:rFonts w:ascii="Garamond" w:hAnsi="Garamond"/>
          <w:bCs/>
          <w:sz w:val="24"/>
          <w:szCs w:val="24"/>
        </w:rPr>
        <w:t>wzajemnych</w:t>
      </w:r>
      <w:r w:rsidR="009D300D" w:rsidRPr="00FB1ED2">
        <w:rPr>
          <w:rFonts w:ascii="Garamond" w:hAnsi="Garamond"/>
          <w:bCs/>
          <w:sz w:val="24"/>
          <w:szCs w:val="24"/>
        </w:rPr>
        <w:t xml:space="preserve"> roszczeń </w:t>
      </w:r>
      <w:r w:rsidR="00BA24C8">
        <w:rPr>
          <w:rFonts w:ascii="Garamond" w:hAnsi="Garamond"/>
          <w:bCs/>
          <w:sz w:val="24"/>
          <w:szCs w:val="24"/>
        </w:rPr>
        <w:t xml:space="preserve">w związkiem z </w:t>
      </w:r>
      <w:r w:rsidR="009D300D" w:rsidRPr="00FB1ED2">
        <w:rPr>
          <w:rFonts w:ascii="Garamond" w:hAnsi="Garamond"/>
          <w:bCs/>
          <w:sz w:val="24"/>
          <w:szCs w:val="24"/>
        </w:rPr>
        <w:t xml:space="preserve"> zakończeni</w:t>
      </w:r>
      <w:r w:rsidR="00BA24C8">
        <w:rPr>
          <w:rFonts w:ascii="Garamond" w:hAnsi="Garamond"/>
          <w:bCs/>
          <w:sz w:val="24"/>
          <w:szCs w:val="24"/>
        </w:rPr>
        <w:t>em</w:t>
      </w:r>
      <w:r w:rsidR="009D300D" w:rsidRPr="00FB1ED2">
        <w:rPr>
          <w:rFonts w:ascii="Garamond" w:hAnsi="Garamond"/>
          <w:bCs/>
          <w:sz w:val="24"/>
          <w:szCs w:val="24"/>
        </w:rPr>
        <w:t xml:space="preserve"> wykonywania Umowy</w:t>
      </w:r>
      <w:r w:rsidR="00FC0A70">
        <w:rPr>
          <w:rFonts w:ascii="Garamond" w:hAnsi="Garamond"/>
          <w:bCs/>
          <w:sz w:val="24"/>
          <w:szCs w:val="24"/>
        </w:rPr>
        <w:t>,</w:t>
      </w:r>
      <w:r w:rsidR="009D300D" w:rsidRPr="009D300D">
        <w:t xml:space="preserve"> </w:t>
      </w:r>
      <w:r w:rsidR="009D300D" w:rsidRPr="009D300D">
        <w:rPr>
          <w:rFonts w:ascii="Garamond" w:hAnsi="Garamond"/>
          <w:bCs/>
          <w:sz w:val="24"/>
          <w:szCs w:val="24"/>
        </w:rPr>
        <w:t>z wyłączeniem p</w:t>
      </w:r>
      <w:r w:rsidR="00221C74">
        <w:rPr>
          <w:rFonts w:ascii="Garamond" w:hAnsi="Garamond"/>
          <w:bCs/>
          <w:sz w:val="24"/>
          <w:szCs w:val="24"/>
        </w:rPr>
        <w:t>ostanowień</w:t>
      </w:r>
      <w:r w:rsidR="00AC7F5F">
        <w:rPr>
          <w:rFonts w:ascii="Garamond" w:hAnsi="Garamond"/>
          <w:bCs/>
          <w:sz w:val="24"/>
          <w:szCs w:val="24"/>
        </w:rPr>
        <w:t xml:space="preserve"> § 16. </w:t>
      </w:r>
      <w:bookmarkStart w:id="13" w:name="_Hlk42254381"/>
      <w:bookmarkEnd w:id="12"/>
    </w:p>
    <w:p w14:paraId="01033477" w14:textId="4697BE82" w:rsidR="00C45E80" w:rsidRPr="00FB1ED2" w:rsidRDefault="00C45E80" w:rsidP="00FB1ED2">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w:t>
      </w:r>
      <w:r w:rsidR="003C000F">
        <w:rPr>
          <w:rFonts w:ascii="Garamond" w:hAnsi="Garamond"/>
          <w:bCs/>
          <w:sz w:val="24"/>
          <w:szCs w:val="24"/>
        </w:rPr>
        <w:t>t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p>
    <w:bookmarkEnd w:id="13"/>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3FFFD94B"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4"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4"/>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7AD3388B"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F00061" w:rsidRPr="003315F5">
        <w:rPr>
          <w:rFonts w:ascii="Garamond" w:eastAsiaTheme="minorEastAsia" w:hAnsi="Garamond"/>
          <w:sz w:val="24"/>
          <w:szCs w:val="24"/>
          <w:lang w:eastAsia="pl-PL"/>
        </w:rPr>
        <w:t xml:space="preserve">Liderowi </w:t>
      </w:r>
      <w:r w:rsidR="007A283D" w:rsidRPr="003315F5">
        <w:rPr>
          <w:rFonts w:ascii="Garamond" w:eastAsiaTheme="minorEastAsia" w:hAnsi="Garamond"/>
          <w:sz w:val="24"/>
          <w:szCs w:val="24"/>
          <w:lang w:eastAsia="pl-PL"/>
        </w:rPr>
        <w:t>K</w:t>
      </w:r>
      <w:r w:rsidR="00F00061" w:rsidRPr="003315F5">
        <w:rPr>
          <w:rFonts w:ascii="Garamond" w:eastAsiaTheme="minorEastAsia" w:hAnsi="Garamond"/>
          <w:sz w:val="24"/>
          <w:szCs w:val="24"/>
          <w:lang w:eastAsia="pl-PL"/>
        </w:rPr>
        <w:t>onsorcjum</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16 ust. 8.</w:t>
      </w:r>
    </w:p>
    <w:p w14:paraId="08BBFA1F" w14:textId="179D4B11" w:rsidR="00B358B3" w:rsidRPr="00FB1ED2" w:rsidRDefault="00F27047"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 xml:space="preserve">Wypłata kolejnych zaliczek co do zasady może nastąpić wyłącznie po przedstawieniu należycie udokumentowanego rozliczenia 60% wcześniej wypłaconych środków finansowych wypłaconych w formie zaliczki. W wyjątkowych i uzasadnionych sytuacjach </w:t>
      </w:r>
      <w:r w:rsidR="00AA5113">
        <w:rPr>
          <w:rStyle w:val="FontStyle29"/>
          <w:rFonts w:ascii="Garamond" w:hAnsi="Garamond"/>
          <w:sz w:val="24"/>
          <w:szCs w:val="24"/>
        </w:rPr>
        <w:t xml:space="preserve">Lider Konsorcjum </w:t>
      </w:r>
      <w:r w:rsidRPr="00F27047">
        <w:rPr>
          <w:rStyle w:val="FontStyle29"/>
          <w:rFonts w:ascii="Garamond" w:hAnsi="Garamond"/>
          <w:sz w:val="24"/>
          <w:szCs w:val="24"/>
        </w:rPr>
        <w:t>może otrzymać kolejną transzę przed osiągnięciem wydatkowania na poziomie min. 60% otrzymanych środków, po przedstawieniu stosownego wniosku, jeżeli wcześniej nie stwierdzono istotnych nieprawidłowości w realizacji Projektu</w:t>
      </w:r>
      <w:r w:rsidR="00D11AE9">
        <w:rPr>
          <w:rStyle w:val="FontStyle29"/>
          <w:rFonts w:ascii="Garamond" w:hAnsi="Garamond"/>
          <w:sz w:val="24"/>
          <w:szCs w:val="24"/>
        </w:rPr>
        <w:t>.</w:t>
      </w:r>
      <w:r w:rsidR="00B358B3" w:rsidRPr="00FB1ED2">
        <w:rPr>
          <w:rStyle w:val="FontStyle29"/>
          <w:rFonts w:ascii="Garamond" w:hAnsi="Garamond"/>
          <w:sz w:val="24"/>
          <w:szCs w:val="24"/>
        </w:rPr>
        <w:t xml:space="preserve"> </w:t>
      </w:r>
    </w:p>
    <w:p w14:paraId="57296159" w14:textId="71968D32"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Lidera Konsorcjum wydatków kwalifikujących się do objęcia wsparciem oraz </w:t>
      </w:r>
      <w:r w:rsidR="0076278C" w:rsidRPr="00FB1ED2">
        <w:rPr>
          <w:rStyle w:val="FontStyle29"/>
          <w:rFonts w:ascii="Garamond" w:hAnsi="Garamond"/>
          <w:sz w:val="24"/>
          <w:szCs w:val="24"/>
        </w:rPr>
        <w:t xml:space="preserve">zweryfikowaniu przez Agencję zasadności kontynuowania przedsięwzięcia, w oparciu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187DF5CD" w14:textId="04FB00F6" w:rsidR="005B7BBA" w:rsidRPr="003315F5" w:rsidRDefault="00F00061"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334B774A" w14:textId="21576AB1"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Lidera </w:t>
      </w:r>
      <w:bookmarkStart w:id="15" w:name="_Hlk60730349"/>
      <w:r w:rsidR="009F49B3" w:rsidRPr="00FB1ED2">
        <w:rPr>
          <w:rStyle w:val="FontStyle29"/>
          <w:rFonts w:ascii="Garamond" w:hAnsi="Garamond"/>
          <w:sz w:val="24"/>
          <w:szCs w:val="24"/>
        </w:rPr>
        <w:t xml:space="preserve">Konsorcjum </w:t>
      </w:r>
      <w:r w:rsidR="0042691E" w:rsidRPr="00FB1ED2">
        <w:rPr>
          <w:rStyle w:val="FontStyle29"/>
          <w:rFonts w:ascii="Garamond" w:hAnsi="Garamond"/>
          <w:sz w:val="24"/>
          <w:szCs w:val="24"/>
        </w:rPr>
        <w:t>błędów lub braków</w:t>
      </w:r>
      <w:bookmarkEnd w:id="15"/>
      <w:r w:rsidR="005B7BBA"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005B7BBA"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005B7BBA" w:rsidRPr="00FB1ED2">
        <w:rPr>
          <w:rStyle w:val="FontStyle29"/>
          <w:rFonts w:ascii="Garamond" w:hAnsi="Garamond"/>
          <w:sz w:val="24"/>
          <w:szCs w:val="24"/>
        </w:rPr>
        <w:t>wstrzymaniem wypłaty finansowania lub uznaniem Raportu wyłącznie w kwocie wydatków właściwie kwalifikowalnych.</w:t>
      </w:r>
    </w:p>
    <w:p w14:paraId="712C2619" w14:textId="62E69B45"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6"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6"/>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F00061" w:rsidRPr="00FB1ED2">
        <w:rPr>
          <w:rStyle w:val="FontStyle29"/>
          <w:rFonts w:ascii="Garamond" w:hAnsi="Garamond"/>
          <w:sz w:val="24"/>
          <w:szCs w:val="24"/>
        </w:rPr>
        <w:t xml:space="preserve">Lidera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6420AF3F"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7" w:name="_Hlk61515712"/>
      <w:r w:rsidRPr="00FB1ED2">
        <w:rPr>
          <w:rStyle w:val="FontStyle29"/>
          <w:rFonts w:ascii="Garamond" w:hAnsi="Garamond"/>
          <w:sz w:val="24"/>
          <w:szCs w:val="24"/>
        </w:rPr>
        <w:lastRenderedPageBreak/>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243C8F" w:rsidRPr="00FB1ED2">
        <w:rPr>
          <w:rStyle w:val="FontStyle29"/>
          <w:rFonts w:ascii="Garamond" w:hAnsi="Garamond"/>
          <w:sz w:val="24"/>
          <w:szCs w:val="24"/>
        </w:rPr>
        <w:t>Lider Konsorcjum zobowiązany jest do złożenia skorygowanego Harmonogramu płatności. W przypadku 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rzeczowego Projektu. Lider </w:t>
      </w:r>
      <w:r w:rsidR="001C12A5" w:rsidRPr="003315F5">
        <w:rPr>
          <w:rStyle w:val="FontStyle29"/>
          <w:rFonts w:ascii="Garamond" w:hAnsi="Garamond"/>
          <w:sz w:val="24"/>
          <w:szCs w:val="24"/>
        </w:rPr>
        <w:t xml:space="preserve">Konsorcjum </w:t>
      </w:r>
      <w:r w:rsidR="00243C8F" w:rsidRPr="003315F5">
        <w:rPr>
          <w:rStyle w:val="FontStyle29"/>
          <w:rFonts w:ascii="Garamond" w:hAnsi="Garamond"/>
          <w:sz w:val="24"/>
          <w:szCs w:val="24"/>
        </w:rPr>
        <w:t>i Konsorcjanci zobowiązani są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7"/>
    <w:p w14:paraId="3B307067" w14:textId="44183BE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F00061" w:rsidRPr="00FB1ED2">
        <w:rPr>
          <w:rStyle w:val="FontStyle29"/>
          <w:rFonts w:ascii="Garamond" w:hAnsi="Garamond"/>
          <w:sz w:val="24"/>
          <w:szCs w:val="24"/>
        </w:rPr>
        <w:t xml:space="preserve">Lider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138A84C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F00061" w:rsidRPr="00FB1ED2">
        <w:rPr>
          <w:rStyle w:val="FontStyle29"/>
          <w:rFonts w:ascii="Garamond" w:hAnsi="Garamond"/>
          <w:sz w:val="24"/>
          <w:szCs w:val="24"/>
        </w:rPr>
        <w:t xml:space="preserve">Lidera </w:t>
      </w:r>
      <w:r w:rsidR="004B26D7" w:rsidRPr="00FB1ED2">
        <w:rPr>
          <w:rStyle w:val="FontStyle29"/>
          <w:rFonts w:ascii="Garamond" w:hAnsi="Garamond"/>
          <w:sz w:val="24"/>
          <w:szCs w:val="24"/>
        </w:rPr>
        <w:t>K</w:t>
      </w:r>
      <w:r w:rsidR="00F00061"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obowiązku, o którym mowa w ust. </w:t>
      </w:r>
      <w:r w:rsidR="00AC56CB" w:rsidRPr="00FB1ED2">
        <w:rPr>
          <w:rStyle w:val="FontStyle29"/>
          <w:rFonts w:ascii="Garamond" w:hAnsi="Garamond"/>
          <w:sz w:val="24"/>
          <w:szCs w:val="24"/>
        </w:rPr>
        <w:t>9</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52155" w:rsidRPr="00FB1ED2">
        <w:rPr>
          <w:rStyle w:val="FontStyle29"/>
          <w:rFonts w:ascii="Garamond" w:hAnsi="Garamond"/>
          <w:sz w:val="24"/>
          <w:szCs w:val="24"/>
        </w:rPr>
        <w:t xml:space="preserve">Lidera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 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Liderowi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6738002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221955" w:rsidRPr="00FB1ED2">
        <w:rPr>
          <w:rStyle w:val="FontStyle29"/>
          <w:rFonts w:ascii="Garamond" w:hAnsi="Garamond"/>
          <w:sz w:val="24"/>
          <w:szCs w:val="24"/>
        </w:rPr>
        <w:t>K</w:t>
      </w:r>
      <w:r w:rsidR="00D52155" w:rsidRPr="00FB1ED2">
        <w:rPr>
          <w:rStyle w:val="FontStyle29"/>
          <w:rFonts w:ascii="Garamond" w:hAnsi="Garamond"/>
          <w:sz w:val="24"/>
          <w:szCs w:val="24"/>
        </w:rPr>
        <w:t>onsorcjum i Konsorcjant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nie są</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uprawnieni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52155" w:rsidRPr="00FB1ED2">
        <w:rPr>
          <w:rStyle w:val="FontStyle29"/>
          <w:rFonts w:ascii="Garamond" w:hAnsi="Garamond"/>
          <w:sz w:val="24"/>
          <w:szCs w:val="24"/>
        </w:rPr>
        <w:t xml:space="preserve">Liderowi </w:t>
      </w:r>
      <w:r w:rsidR="00E742B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6A6BAF1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52155" w:rsidRPr="00FB1ED2">
        <w:rPr>
          <w:rStyle w:val="FontStyle29"/>
          <w:rFonts w:ascii="Garamond" w:hAnsi="Garamond"/>
          <w:sz w:val="24"/>
          <w:szCs w:val="24"/>
        </w:rPr>
        <w:t xml:space="preserve">Lidera </w:t>
      </w:r>
      <w:r w:rsidR="00E742BE" w:rsidRPr="00FB1ED2">
        <w:rPr>
          <w:rStyle w:val="FontStyle29"/>
          <w:rFonts w:ascii="Garamond" w:hAnsi="Garamond"/>
          <w:sz w:val="24"/>
          <w:szCs w:val="24"/>
        </w:rPr>
        <w:t xml:space="preserve">Konsorcjum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39393D04"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8"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wraz z sumą </w:t>
      </w:r>
      <w:bookmarkStart w:id="19"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19"/>
      <w:r w:rsidR="005B7BBA" w:rsidRPr="00FB1ED2">
        <w:rPr>
          <w:rStyle w:val="FontStyle29"/>
          <w:rFonts w:ascii="Garamond" w:hAnsi="Garamond"/>
          <w:sz w:val="24"/>
          <w:szCs w:val="24"/>
        </w:rPr>
        <w:t>, o których mowa w ust. 1</w:t>
      </w:r>
      <w:r w:rsidR="00605F7B">
        <w:rPr>
          <w:rStyle w:val="FontStyle29"/>
          <w:rFonts w:ascii="Garamond" w:hAnsi="Garamond"/>
          <w:sz w:val="24"/>
          <w:szCs w:val="24"/>
        </w:rPr>
        <w:t>2</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18"/>
    <w:p w14:paraId="0C5C7442" w14:textId="08A77E5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E742BE" w:rsidRPr="00FB1ED2">
        <w:rPr>
          <w:rStyle w:val="FontStyle29"/>
          <w:rFonts w:ascii="Garamond" w:hAnsi="Garamond"/>
          <w:sz w:val="24"/>
          <w:szCs w:val="24"/>
        </w:rPr>
        <w:t>K</w:t>
      </w:r>
      <w:r w:rsidR="00D52155" w:rsidRPr="00FB1ED2">
        <w:rPr>
          <w:rStyle w:val="FontStyle29"/>
          <w:rFonts w:ascii="Garamond" w:hAnsi="Garamond"/>
          <w:sz w:val="24"/>
          <w:szCs w:val="24"/>
        </w:rPr>
        <w:t xml:space="preserve">onsorcjum oraz </w:t>
      </w:r>
      <w:r w:rsidR="00E742BE" w:rsidRPr="00FB1ED2">
        <w:rPr>
          <w:rStyle w:val="FontStyle29"/>
          <w:rFonts w:ascii="Garamond" w:hAnsi="Garamond"/>
          <w:sz w:val="24"/>
          <w:szCs w:val="24"/>
        </w:rPr>
        <w:t xml:space="preserve">Konsorcjanci </w:t>
      </w:r>
      <w:r w:rsidR="005B7BBA" w:rsidRPr="00FB1ED2">
        <w:rPr>
          <w:rStyle w:val="FontStyle29"/>
          <w:rFonts w:ascii="Garamond" w:hAnsi="Garamond"/>
          <w:sz w:val="24"/>
          <w:szCs w:val="24"/>
        </w:rPr>
        <w:t>zobowiąza</w:t>
      </w:r>
      <w:r w:rsidR="00D52155" w:rsidRPr="00FB1ED2">
        <w:rPr>
          <w:rStyle w:val="FontStyle29"/>
          <w:rFonts w:ascii="Garamond" w:hAnsi="Garamond"/>
          <w:sz w:val="24"/>
          <w:szCs w:val="24"/>
        </w:rPr>
        <w:t>ni</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są</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5DF5102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lastRenderedPageBreak/>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1CA6758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Lider </w:t>
      </w:r>
      <w:r w:rsidR="004B26D7" w:rsidRPr="00FB1ED2">
        <w:rPr>
          <w:rStyle w:val="FontStyle29"/>
          <w:rFonts w:ascii="Garamond" w:hAnsi="Garamond"/>
          <w:sz w:val="24"/>
          <w:szCs w:val="24"/>
        </w:rPr>
        <w:t xml:space="preserve">Konsorcjum </w:t>
      </w:r>
      <w:r w:rsidR="00243C8F" w:rsidRPr="00FB1ED2">
        <w:rPr>
          <w:rStyle w:val="FontStyle29"/>
          <w:rFonts w:ascii="Garamond" w:hAnsi="Garamond"/>
          <w:sz w:val="24"/>
          <w:szCs w:val="24"/>
        </w:rPr>
        <w:t xml:space="preserve">oraz </w:t>
      </w:r>
      <w:r w:rsidR="004B26D7" w:rsidRPr="00FB1ED2">
        <w:rPr>
          <w:rStyle w:val="FontStyle29"/>
          <w:rFonts w:ascii="Garamond" w:hAnsi="Garamond"/>
          <w:sz w:val="24"/>
          <w:szCs w:val="24"/>
        </w:rPr>
        <w:t xml:space="preserve">Konsorcjant </w:t>
      </w:r>
      <w:r w:rsidR="009B7783" w:rsidRPr="00FB1ED2">
        <w:rPr>
          <w:rStyle w:val="FontStyle29"/>
          <w:rFonts w:ascii="Garamond" w:hAnsi="Garamond"/>
          <w:sz w:val="24"/>
          <w:szCs w:val="24"/>
        </w:rPr>
        <w:t>są zobowiązani</w:t>
      </w:r>
      <w:r w:rsidR="00243C8F" w:rsidRPr="00FB1ED2">
        <w:rPr>
          <w:rStyle w:val="FontStyle29"/>
          <w:rFonts w:ascii="Garamond" w:hAnsi="Garamond"/>
          <w:sz w:val="24"/>
          <w:szCs w:val="24"/>
        </w:rPr>
        <w:t xml:space="preserve"> </w:t>
      </w:r>
      <w:bookmarkStart w:id="20"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20"/>
    <w:p w14:paraId="577F128E" w14:textId="54CAAC6D"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4</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5</w:t>
      </w:r>
      <w:r w:rsidR="003A15C7">
        <w:rPr>
          <w:rStyle w:val="FontStyle29"/>
          <w:rFonts w:ascii="Garamond" w:hAnsi="Garamond"/>
          <w:sz w:val="24"/>
          <w:szCs w:val="24"/>
        </w:rPr>
        <w:t xml:space="preserve"> </w:t>
      </w:r>
      <w:r w:rsidR="005B7BBA" w:rsidRPr="00FB1ED2">
        <w:rPr>
          <w:rStyle w:val="FontStyle29"/>
          <w:rFonts w:ascii="Garamond" w:hAnsi="Garamond"/>
          <w:sz w:val="24"/>
          <w:szCs w:val="24"/>
        </w:rPr>
        <w:t xml:space="preserve">w 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r w:rsidR="00EE4859" w:rsidRPr="00EE4859">
        <w:rPr>
          <w:rFonts w:ascii="Garamond" w:hAnsi="Garamond"/>
          <w:sz w:val="24"/>
          <w:szCs w:val="24"/>
        </w:rPr>
        <w:t xml:space="preserve">na podstawie rozporządzenia Ministra Zdrowia z dnia 5 września 2019 r. w sprawie warunków i trybu udzielania pomocy publicznej i pomocy </w:t>
      </w:r>
      <w:r w:rsidR="00EE4859" w:rsidRPr="00EE4859">
        <w:rPr>
          <w:rFonts w:ascii="Garamond" w:hAnsi="Garamond"/>
          <w:i/>
          <w:sz w:val="24"/>
          <w:szCs w:val="24"/>
        </w:rPr>
        <w:t xml:space="preserve">de </w:t>
      </w:r>
      <w:proofErr w:type="spellStart"/>
      <w:r w:rsidR="00EE4859" w:rsidRPr="00EE4859">
        <w:rPr>
          <w:rFonts w:ascii="Garamond" w:hAnsi="Garamond"/>
          <w:i/>
          <w:sz w:val="24"/>
          <w:szCs w:val="24"/>
        </w:rPr>
        <w:t>minimis</w:t>
      </w:r>
      <w:proofErr w:type="spellEnd"/>
      <w:r w:rsidR="00EE4859" w:rsidRPr="00EE4859">
        <w:rPr>
          <w:rFonts w:ascii="Garamond" w:hAnsi="Garamond"/>
          <w:sz w:val="24"/>
          <w:szCs w:val="24"/>
        </w:rPr>
        <w:t xml:space="preserve"> za pośrednictwem Agencji Badań Medycznych</w:t>
      </w:r>
      <w:r w:rsidR="005B7BBA" w:rsidRPr="00FB1ED2">
        <w:rPr>
          <w:rStyle w:val="FontStyle29"/>
          <w:rFonts w:ascii="Garamond" w:hAnsi="Garamond"/>
          <w:sz w:val="24"/>
          <w:szCs w:val="24"/>
        </w:rPr>
        <w:t>.</w:t>
      </w:r>
    </w:p>
    <w:p w14:paraId="79BA37C8" w14:textId="5278DD81"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DD4277">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1"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1"/>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50D89E53" w:rsidR="000412F3" w:rsidRPr="003315F5" w:rsidRDefault="00E23D87"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5333D8A4"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(Dz. U. z</w:t>
      </w:r>
      <w:r w:rsidR="00E50B2D" w:rsidRPr="003315F5">
        <w:rPr>
          <w:rFonts w:ascii="Garamond" w:hAnsi="Garamond"/>
        </w:rPr>
        <w:t xml:space="preserve"> 2021 poz. 217, z późn.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Pr="003315F5">
        <w:rPr>
          <w:rFonts w:ascii="Garamond" w:hAnsi="Garamond"/>
        </w:rPr>
        <w:t>Lidera Konsorcjum i</w:t>
      </w:r>
      <w:r w:rsidR="00B95205" w:rsidRPr="003315F5">
        <w:rPr>
          <w:rFonts w:ascii="Garamond" w:hAnsi="Garamond"/>
        </w:rPr>
        <w:t> </w:t>
      </w:r>
      <w:r w:rsidRPr="003315F5">
        <w:rPr>
          <w:rFonts w:ascii="Garamond" w:hAnsi="Garamond"/>
        </w:rPr>
        <w:t>Konsorcjantów i z niniejszą Umową;</w:t>
      </w:r>
    </w:p>
    <w:p w14:paraId="38E8F632" w14:textId="01D66C9E"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062959">
        <w:rPr>
          <w:rFonts w:ascii="Garamond" w:hAnsi="Garamond"/>
        </w:rPr>
        <w:t>7</w:t>
      </w:r>
      <w:r w:rsidR="009E2AD7" w:rsidRPr="003315F5">
        <w:rPr>
          <w:rFonts w:ascii="Garamond" w:hAnsi="Garamond"/>
        </w:rPr>
        <w:t xml:space="preserve">, </w:t>
      </w:r>
      <w:bookmarkStart w:id="22" w:name="_Hlk61516409"/>
      <w:r w:rsidR="009E2AD7" w:rsidRPr="003315F5">
        <w:rPr>
          <w:rFonts w:ascii="Garamond" w:hAnsi="Garamond"/>
        </w:rPr>
        <w:t>z wyłączeniem kosztów pośrednich</w:t>
      </w:r>
      <w:bookmarkEnd w:id="22"/>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lastRenderedPageBreak/>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568B0632"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3A15C7">
        <w:rPr>
          <w:rFonts w:ascii="Garamond" w:hAnsi="Garamond"/>
        </w:rPr>
        <w:t> </w:t>
      </w:r>
      <w:r w:rsidR="00E0102A" w:rsidRPr="003315F5">
        <w:rPr>
          <w:rFonts w:ascii="Garamond" w:hAnsi="Garamond"/>
        </w:rPr>
        <w:t xml:space="preserve">dnia 11 września 2019 r. Prawo zamówień publicznych </w:t>
      </w:r>
      <w:r w:rsidR="007A7266" w:rsidRPr="003315F5">
        <w:rPr>
          <w:rFonts w:ascii="Garamond" w:hAnsi="Garamond"/>
        </w:rPr>
        <w:t>(</w:t>
      </w:r>
      <w:proofErr w:type="spellStart"/>
      <w:r w:rsidR="00AA5113">
        <w:rPr>
          <w:rFonts w:ascii="Garamond" w:hAnsi="Garamond"/>
        </w:rPr>
        <w:t>t.j</w:t>
      </w:r>
      <w:proofErr w:type="spellEnd"/>
      <w:r w:rsidR="00AA5113">
        <w:rPr>
          <w:rFonts w:ascii="Garamond" w:hAnsi="Garamond"/>
        </w:rPr>
        <w:t xml:space="preserve">. </w:t>
      </w:r>
      <w:r w:rsidR="007A7266" w:rsidRPr="003315F5">
        <w:rPr>
          <w:rFonts w:ascii="Garamond" w:hAnsi="Garamond"/>
        </w:rPr>
        <w:t>Dz.U. z 2019 r. poz. 2019</w:t>
      </w:r>
      <w:r w:rsidR="00E50B2D" w:rsidRPr="003315F5">
        <w:rPr>
          <w:rFonts w:ascii="Garamond" w:hAnsi="Garamond"/>
        </w:rPr>
        <w:t>, z</w:t>
      </w:r>
      <w:r w:rsidR="003A15C7">
        <w:rPr>
          <w:rFonts w:ascii="Garamond" w:hAnsi="Garamond"/>
        </w:rPr>
        <w:t> </w:t>
      </w:r>
      <w:proofErr w:type="spellStart"/>
      <w:r w:rsidR="00E50B2D" w:rsidRPr="003315F5">
        <w:rPr>
          <w:rFonts w:ascii="Garamond" w:hAnsi="Garamond"/>
        </w:rPr>
        <w:t>późn</w:t>
      </w:r>
      <w:proofErr w:type="spellEnd"/>
      <w:r w:rsidR="00E50B2D" w:rsidRPr="003315F5">
        <w:rPr>
          <w:rFonts w:ascii="Garamond" w:hAnsi="Garamond"/>
        </w:rPr>
        <w:t>. zm.</w:t>
      </w:r>
      <w:r w:rsidR="003A15C7">
        <w:rPr>
          <w:rFonts w:ascii="Garamond" w:hAnsi="Garamond"/>
        </w:rPr>
        <w:t xml:space="preserve">;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3A15C7">
        <w:rPr>
          <w:rFonts w:ascii="Garamond" w:hAnsi="Garamond"/>
        </w:rPr>
        <w:t xml:space="preserve">, </w:t>
      </w:r>
      <w:r w:rsidR="00E23D87" w:rsidRPr="003315F5">
        <w:rPr>
          <w:rFonts w:ascii="Garamond" w:hAnsi="Garamond"/>
        </w:rPr>
        <w:t>jeśli ma zastosowanie</w:t>
      </w:r>
      <w:r w:rsidR="003A15C7">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3"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3"/>
    <w:p w14:paraId="00C6C53D" w14:textId="3A7E1A69"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52155" w:rsidRPr="003315F5">
        <w:rPr>
          <w:rStyle w:val="FontStyle29"/>
          <w:rFonts w:ascii="Garamond" w:hAnsi="Garamond"/>
          <w:sz w:val="24"/>
          <w:szCs w:val="24"/>
        </w:rPr>
        <w:t xml:space="preserve">Liderowi </w:t>
      </w:r>
      <w:r w:rsidR="00C03DB4" w:rsidRPr="003315F5">
        <w:rPr>
          <w:rStyle w:val="FontStyle29"/>
          <w:rFonts w:ascii="Garamond" w:hAnsi="Garamond"/>
          <w:sz w:val="24"/>
          <w:szCs w:val="24"/>
        </w:rPr>
        <w:t xml:space="preserve">Konsorcjum </w:t>
      </w:r>
      <w:r w:rsidR="00D52155" w:rsidRPr="003315F5">
        <w:rPr>
          <w:rStyle w:val="FontStyle29"/>
          <w:rFonts w:ascii="Garamond" w:hAnsi="Garamond"/>
          <w:sz w:val="24"/>
          <w:szCs w:val="24"/>
        </w:rPr>
        <w:t>lub Konsorcjantowi</w:t>
      </w:r>
      <w:r w:rsidR="00E23D87" w:rsidRPr="003315F5">
        <w:rPr>
          <w:rStyle w:val="FontStyle29"/>
          <w:rFonts w:ascii="Garamond" w:hAnsi="Garamond"/>
          <w:sz w:val="24"/>
          <w:szCs w:val="24"/>
        </w:rPr>
        <w:t xml:space="preserve"> nie przysługuje prawo do jego zwrotu lub odliczenia oraz jeśli podatek ten został naliczony w związku </w:t>
      </w:r>
      <w:r w:rsidR="00BE148D" w:rsidRPr="003315F5">
        <w:rPr>
          <w:rStyle w:val="FontStyle29"/>
          <w:rFonts w:ascii="Garamond" w:hAnsi="Garamond"/>
          <w:sz w:val="24"/>
          <w:szCs w:val="24"/>
        </w:rPr>
        <w:br/>
      </w:r>
      <w:r w:rsidR="00E23D87" w:rsidRPr="003315F5">
        <w:rPr>
          <w:rStyle w:val="FontStyle29"/>
          <w:rFonts w:ascii="Garamond" w:hAnsi="Garamond"/>
          <w:sz w:val="24"/>
          <w:szCs w:val="24"/>
        </w:rPr>
        <w:t>z poniesionymi wydatkami kwalifikowalnymi.</w:t>
      </w:r>
    </w:p>
    <w:p w14:paraId="64896D6E" w14:textId="12C7FE8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Dofinansowanie wydatkowane na cele inne niż określone w Umowie spowoduje uznanie takich wydatków za niekwalifikowalne.</w:t>
      </w:r>
    </w:p>
    <w:p w14:paraId="28E55038" w14:textId="2DBF3AFC" w:rsidR="005A4CFB"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1C46B2C3" w14:textId="77777777" w:rsidR="00891493" w:rsidRPr="003315F5" w:rsidRDefault="00891493" w:rsidP="00C23B78">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7895557D" w14:textId="77777777" w:rsidR="007A7266" w:rsidRPr="003315F5" w:rsidRDefault="007A7266" w:rsidP="003315F5">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4"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5"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4"/>
    </w:p>
    <w:bookmarkEnd w:id="25"/>
    <w:p w14:paraId="60675FDC" w14:textId="1B6C885B" w:rsidR="00E23D87" w:rsidRPr="00FB1ED2" w:rsidRDefault="00D52155"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Lider </w:t>
      </w:r>
      <w:r w:rsidR="00804D85"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i </w:t>
      </w:r>
      <w:r w:rsidR="00804D85" w:rsidRPr="00FB1ED2">
        <w:rPr>
          <w:rStyle w:val="FontStyle29"/>
          <w:rFonts w:ascii="Garamond" w:hAnsi="Garamond"/>
          <w:sz w:val="24"/>
          <w:szCs w:val="24"/>
        </w:rPr>
        <w:t xml:space="preserve">Konsorcjanci </w:t>
      </w:r>
      <w:r w:rsidR="008F30F4" w:rsidRPr="00FB1ED2">
        <w:rPr>
          <w:rStyle w:val="FontStyle29"/>
          <w:rFonts w:ascii="Garamond" w:hAnsi="Garamond"/>
          <w:sz w:val="24"/>
          <w:szCs w:val="24"/>
        </w:rPr>
        <w:t>są</w:t>
      </w:r>
      <w:r w:rsidR="00E23D87" w:rsidRPr="00FB1ED2">
        <w:rPr>
          <w:rStyle w:val="FontStyle29"/>
          <w:rFonts w:ascii="Garamond" w:hAnsi="Garamond"/>
          <w:sz w:val="24"/>
          <w:szCs w:val="24"/>
        </w:rPr>
        <w:t xml:space="preserve"> zobowiązan</w:t>
      </w:r>
      <w:r w:rsidR="008F30F4" w:rsidRPr="00FB1ED2">
        <w:rPr>
          <w:rStyle w:val="FontStyle29"/>
          <w:rFonts w:ascii="Garamond" w:hAnsi="Garamond"/>
          <w:sz w:val="24"/>
          <w:szCs w:val="24"/>
        </w:rPr>
        <w:t>i</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521E93EC" w14:textId="16E5EF5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804D85" w:rsidRPr="003315F5">
        <w:rPr>
          <w:rFonts w:ascii="Garamond" w:hAnsi="Garamond"/>
        </w:rPr>
        <w:t xml:space="preserve">Lider Konsorcjum i Konsorcjanci </w:t>
      </w:r>
      <w:r w:rsidR="008F30F4" w:rsidRPr="003315F5">
        <w:rPr>
          <w:rFonts w:ascii="Garamond" w:hAnsi="Garamond"/>
        </w:rPr>
        <w:t>są</w:t>
      </w:r>
      <w:r w:rsidRPr="003315F5">
        <w:rPr>
          <w:rFonts w:ascii="Garamond" w:hAnsi="Garamond"/>
        </w:rPr>
        <w:t xml:space="preserve"> zobowiązan</w:t>
      </w:r>
      <w:r w:rsidR="008F30F4" w:rsidRPr="003315F5">
        <w:rPr>
          <w:rFonts w:ascii="Garamond" w:hAnsi="Garamond"/>
        </w:rPr>
        <w:t>i</w:t>
      </w:r>
      <w:r w:rsidRPr="003315F5">
        <w:rPr>
          <w:rFonts w:ascii="Garamond" w:hAnsi="Garamond"/>
        </w:rPr>
        <w:t xml:space="preserve"> należycie udokumentować</w:t>
      </w:r>
      <w:r w:rsidR="005E1838" w:rsidRPr="003315F5">
        <w:rPr>
          <w:rFonts w:ascii="Garamond" w:hAnsi="Garamond"/>
        </w:rPr>
        <w:t>;</w:t>
      </w:r>
    </w:p>
    <w:p w14:paraId="17C0C425" w14:textId="4DD21052" w:rsidR="00E23D87" w:rsidRPr="003315F5" w:rsidRDefault="00084C4A"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że </w:t>
      </w:r>
      <w:r w:rsidR="008F30F4" w:rsidRPr="003315F5">
        <w:rPr>
          <w:rFonts w:ascii="Garamond" w:hAnsi="Garamond"/>
        </w:rPr>
        <w:t xml:space="preserve">Lider Konsorcjum oraz </w:t>
      </w:r>
      <w:r w:rsidR="00804D85" w:rsidRPr="003315F5">
        <w:rPr>
          <w:rFonts w:ascii="Garamond" w:hAnsi="Garamond"/>
        </w:rPr>
        <w:t xml:space="preserve">Konsorcjanci </w:t>
      </w:r>
      <w:r w:rsidR="008F30F4" w:rsidRPr="003315F5">
        <w:rPr>
          <w:rFonts w:ascii="Garamond" w:hAnsi="Garamond"/>
        </w:rPr>
        <w:t>nie mogą zlecać sobie nawzajem, w ramach realizacji Umowy, realizacji usług, dostaw lub robót budowlanych</w:t>
      </w:r>
      <w:r w:rsidR="005E1838" w:rsidRPr="003315F5">
        <w:rPr>
          <w:rFonts w:ascii="Garamond" w:hAnsi="Garamond"/>
        </w:rPr>
        <w:t>.</w:t>
      </w:r>
    </w:p>
    <w:p w14:paraId="5A3A85B9" w14:textId="103FBFEE" w:rsidR="00E23D87" w:rsidRPr="00667D56" w:rsidRDefault="008F30F4"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w:t>
      </w:r>
      <w:r w:rsidR="00804D85" w:rsidRPr="00667D56">
        <w:rPr>
          <w:rStyle w:val="FontStyle29"/>
          <w:rFonts w:ascii="Garamond" w:hAnsi="Garamond"/>
          <w:sz w:val="24"/>
          <w:szCs w:val="24"/>
        </w:rPr>
        <w:t xml:space="preserve">Konsorcjum i Konsorcjanci </w:t>
      </w:r>
      <w:r w:rsidR="00E23D87" w:rsidRPr="00667D56">
        <w:rPr>
          <w:rStyle w:val="FontStyle29"/>
          <w:rFonts w:ascii="Garamond" w:hAnsi="Garamond"/>
          <w:sz w:val="24"/>
          <w:szCs w:val="24"/>
        </w:rPr>
        <w:t>udziela</w:t>
      </w:r>
      <w:r w:rsidR="00804D85" w:rsidRPr="00667D56">
        <w:rPr>
          <w:rStyle w:val="FontStyle29"/>
          <w:rFonts w:ascii="Garamond" w:hAnsi="Garamond"/>
          <w:sz w:val="24"/>
          <w:szCs w:val="24"/>
        </w:rPr>
        <w:t>ją</w:t>
      </w:r>
      <w:r w:rsidR="00E23D87" w:rsidRPr="00667D56">
        <w:rPr>
          <w:rStyle w:val="FontStyle29"/>
          <w:rFonts w:ascii="Garamond" w:hAnsi="Garamond"/>
          <w:sz w:val="24"/>
          <w:szCs w:val="24"/>
        </w:rPr>
        <w:t xml:space="preserve"> zamówień w następujący sposób:</w:t>
      </w:r>
    </w:p>
    <w:p w14:paraId="22E79992" w14:textId="7C20E132"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lastRenderedPageBreak/>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479585EB"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6"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Lider Konsorcjum lub Konsorcjant nie są zobowiązani do stosowania ustawy PZP </w:t>
      </w:r>
      <w:r w:rsidR="003A15C7" w:rsidRPr="003315F5">
        <w:rPr>
          <w:rFonts w:ascii="Garamond" w:hAnsi="Garamond"/>
        </w:rPr>
        <w:t>–</w:t>
      </w:r>
      <w:r w:rsidR="004A290D" w:rsidRPr="003315F5">
        <w:rPr>
          <w:rFonts w:ascii="Garamond" w:hAnsi="Garamond"/>
        </w:rPr>
        <w:t xml:space="preserve"> </w:t>
      </w:r>
      <w:r w:rsidR="003648DB" w:rsidRPr="003315F5">
        <w:rPr>
          <w:rFonts w:ascii="Garamond" w:hAnsi="Garamond"/>
        </w:rPr>
        <w:t xml:space="preserve">stosują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F10AC1" w:rsidRPr="003315F5">
        <w:rPr>
          <w:rFonts w:ascii="Garamond" w:hAnsi="Garamond"/>
        </w:rPr>
        <w:t xml:space="preserve">Lider Konsorcjum lub Konsorcjant </w:t>
      </w:r>
      <w:r w:rsidR="000108E1" w:rsidRPr="003315F5">
        <w:rPr>
          <w:rFonts w:ascii="Garamond" w:hAnsi="Garamond"/>
        </w:rPr>
        <w:t xml:space="preserve">zobowiązani są do przeprowadzenia rozeznania rynku. </w:t>
      </w:r>
    </w:p>
    <w:p w14:paraId="76E064C3" w14:textId="6FD30C2B" w:rsidR="004057C6" w:rsidRPr="00667D56" w:rsidRDefault="000108E1"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Konsorcjum i Konsorcjanci, w ramach procedury rozeznania rynku, o której mowa </w:t>
      </w:r>
      <w:r w:rsidR="00BE148D" w:rsidRPr="00667D56">
        <w:rPr>
          <w:rStyle w:val="FontStyle29"/>
          <w:rFonts w:ascii="Garamond" w:hAnsi="Garamond"/>
          <w:sz w:val="24"/>
          <w:szCs w:val="24"/>
        </w:rPr>
        <w:br/>
      </w:r>
      <w:r w:rsidRPr="00667D56">
        <w:rPr>
          <w:rStyle w:val="FontStyle29"/>
          <w:rFonts w:ascii="Garamond" w:hAnsi="Garamond"/>
          <w:sz w:val="24"/>
          <w:szCs w:val="24"/>
        </w:rPr>
        <w:t xml:space="preserve">w  ust. 2 pkt 2, są zobowiązani do </w:t>
      </w:r>
      <w:r w:rsidR="007042FF" w:rsidRPr="00667D56">
        <w:rPr>
          <w:rStyle w:val="FontStyle29"/>
          <w:rFonts w:ascii="Garamond" w:hAnsi="Garamond"/>
          <w:sz w:val="24"/>
          <w:szCs w:val="24"/>
        </w:rPr>
        <w:t>w szczególności do:</w:t>
      </w:r>
    </w:p>
    <w:bookmarkEnd w:id="26"/>
    <w:p w14:paraId="549D7331" w14:textId="66D3E4B3"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Lidera Konsorcjum lub Konsorcjanta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3EBAE03E"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7713C2">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chyba że na podstawie obowiązujących przepisów prawa innych, niż ustawy PZP, 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108FE551" w:rsidR="00FC6E98" w:rsidRPr="003315F5" w:rsidRDefault="00A902E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Lider Konsorcjum i Konsorcjanci są zobowiązani do przedstawienia uzasadnienia ze wskazaniem na obiektywne przesłanki potwierdzające ten fakt</w:t>
      </w:r>
      <w:r w:rsidRPr="003315F5">
        <w:rPr>
          <w:rFonts w:ascii="Garamond" w:hAnsi="Garamond"/>
        </w:rPr>
        <w:t>,</w:t>
      </w:r>
    </w:p>
    <w:p w14:paraId="0CAAF4F8" w14:textId="7B5D166F" w:rsidR="00FC6E98" w:rsidRPr="003315F5" w:rsidRDefault="00335A6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opuszcza się również pozyskanie ofert w formie cenników ze stron internetowych potencjalnych wykonawców. Lider Konsorcjum lub Konsorcjanci zobowiązan</w:t>
      </w:r>
      <w:r w:rsidR="00E66089" w:rsidRPr="003315F5">
        <w:rPr>
          <w:rFonts w:ascii="Garamond" w:hAnsi="Garamond"/>
        </w:rPr>
        <w:t>i są</w:t>
      </w:r>
      <w:r w:rsidR="00FC6E98" w:rsidRPr="003315F5">
        <w:rPr>
          <w:rFonts w:ascii="Garamond" w:hAnsi="Garamond"/>
        </w:rPr>
        <w:t xml:space="preserve"> do pozyskania minimum 3 cenników.</w:t>
      </w:r>
    </w:p>
    <w:p w14:paraId="5C86548F" w14:textId="5A6A8B08" w:rsidR="00E23D87"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i </w:t>
      </w:r>
      <w:r w:rsidR="008F30F4" w:rsidRPr="00667D56">
        <w:rPr>
          <w:rStyle w:val="FontStyle29"/>
          <w:rFonts w:ascii="Garamond" w:hAnsi="Garamond"/>
          <w:sz w:val="24"/>
          <w:szCs w:val="24"/>
        </w:rPr>
        <w:t>Konsorcjan</w:t>
      </w:r>
      <w:r w:rsidR="004057C6" w:rsidRPr="00667D56">
        <w:rPr>
          <w:rStyle w:val="FontStyle29"/>
          <w:rFonts w:ascii="Garamond" w:hAnsi="Garamond"/>
          <w:sz w:val="24"/>
          <w:szCs w:val="24"/>
        </w:rPr>
        <w:t>ci</w:t>
      </w:r>
      <w:r w:rsidR="00E23D87" w:rsidRPr="00667D56">
        <w:rPr>
          <w:rStyle w:val="FontStyle29"/>
          <w:rFonts w:ascii="Garamond" w:hAnsi="Garamond"/>
          <w:sz w:val="24"/>
          <w:szCs w:val="24"/>
        </w:rPr>
        <w:t xml:space="preserve"> ustala</w:t>
      </w:r>
      <w:r w:rsidR="004057C6" w:rsidRPr="00667D56">
        <w:rPr>
          <w:rStyle w:val="FontStyle29"/>
          <w:rFonts w:ascii="Garamond" w:hAnsi="Garamond"/>
          <w:sz w:val="24"/>
          <w:szCs w:val="24"/>
        </w:rPr>
        <w:t>ją</w:t>
      </w:r>
      <w:r w:rsidR="00E23D87" w:rsidRPr="00667D56">
        <w:rPr>
          <w:rStyle w:val="FontStyle29"/>
          <w:rFonts w:ascii="Garamond" w:hAnsi="Garamond"/>
          <w:sz w:val="24"/>
          <w:szCs w:val="24"/>
        </w:rPr>
        <w:t xml:space="preserve"> wartość zamówienia z należytą starannością, biorąc pod uwagę łączne spełnienie następujących kryteriów:</w:t>
      </w:r>
    </w:p>
    <w:p w14:paraId="2866D7EE" w14:textId="509D74E9" w:rsidR="00E23D87" w:rsidRPr="003315F5" w:rsidRDefault="00305AE8"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3D1DA279"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Agencja jest uprawniona do występowania do </w:t>
      </w:r>
      <w:r w:rsidR="008F30F4" w:rsidRPr="00667D56">
        <w:rPr>
          <w:rStyle w:val="FontStyle29"/>
          <w:rFonts w:ascii="Garamond" w:hAnsi="Garamond"/>
          <w:sz w:val="24"/>
          <w:szCs w:val="24"/>
        </w:rPr>
        <w:t xml:space="preserve">Lidera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4057C6" w:rsidRPr="00667D56">
        <w:rPr>
          <w:rStyle w:val="FontStyle29"/>
          <w:rFonts w:ascii="Garamond" w:hAnsi="Garamond"/>
          <w:sz w:val="24"/>
          <w:szCs w:val="24"/>
        </w:rPr>
        <w:t xml:space="preserve">Konsorcjantów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48ABBBA9" w:rsidR="00CE5550"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lub Konsorcjant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w:t>
      </w:r>
      <w:r w:rsidR="003A15C7">
        <w:rPr>
          <w:rStyle w:val="FontStyle29"/>
          <w:rFonts w:ascii="Garamond" w:hAnsi="Garamond"/>
          <w:sz w:val="24"/>
          <w:szCs w:val="24"/>
        </w:rPr>
        <w:t> </w:t>
      </w:r>
      <w:r w:rsidR="00E23D87" w:rsidRPr="00667D56">
        <w:rPr>
          <w:rStyle w:val="FontStyle29"/>
          <w:rFonts w:ascii="Garamond" w:hAnsi="Garamond"/>
          <w:sz w:val="24"/>
          <w:szCs w:val="24"/>
        </w:rPr>
        <w:t>listopada 2008 r. przyjmującego określone międzynarodowe standardy rachunkowości zgodnie z 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27" w:name="_Hlk38457061"/>
      <w:bookmarkStart w:id="28"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80E9793" w14:textId="4BE95A3A" w:rsidR="00A90015" w:rsidRPr="00A90015" w:rsidRDefault="00A90015" w:rsidP="00A90015">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A90015">
        <w:rPr>
          <w:rStyle w:val="FontStyle29"/>
          <w:rFonts w:ascii="Garamond" w:hAnsi="Garamond"/>
          <w:sz w:val="24"/>
          <w:szCs w:val="24"/>
        </w:rPr>
        <w:t xml:space="preserve">Lider Konsorcjum i Konsorcjanci są zobowiązani do informowania opinii publicznej przez cały okres realizacji Projektu oraz przez okres 5 lat od dnia zakończenia Projektu o fakcie otrzymania dofinansowania na realizację Projektu ze środków budżetu państwa od Agencji Badań Medycznych. </w:t>
      </w:r>
    </w:p>
    <w:p w14:paraId="12D9DB57" w14:textId="77777777" w:rsidR="00A90015" w:rsidRPr="00A90015" w:rsidRDefault="00A90015" w:rsidP="00A90015">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A90015">
        <w:rPr>
          <w:rStyle w:val="FontStyle29"/>
          <w:rFonts w:ascii="Garamond" w:hAnsi="Garamond"/>
          <w:sz w:val="24"/>
          <w:szCs w:val="24"/>
        </w:rPr>
        <w:t>Lider Konsorcjum i Konsorcjanci zobowiązani są do podejmowania działań  informacyjnych dotyczących Projektu zgodnie z przepisem art. 35a. ust. 1  Ustawy o finansach publicznych i przepisami rozporządzenia Rady Ministrów z dnia 7 maja 2021 r. w sprawie określenia działań informacyjnych podejmowanych przez podmioty realizujące zadania finansowane lub dofinansowane z budżetu państwa lub z państwowych funduszy celowych (Dz. U. z 2021 r. poz. 953).</w:t>
      </w:r>
    </w:p>
    <w:p w14:paraId="4AC05286" w14:textId="18EE583A" w:rsidR="00A90015" w:rsidRPr="00A90015" w:rsidRDefault="00A90015" w:rsidP="00A90015">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A90015">
        <w:rPr>
          <w:rStyle w:val="FontStyle29"/>
          <w:rFonts w:ascii="Garamond" w:hAnsi="Garamond"/>
          <w:sz w:val="24"/>
          <w:szCs w:val="24"/>
        </w:rPr>
        <w:t>Lider Konsorcjum i Konsorcjanci przy podejmowaniu działań informacyjnych używa</w:t>
      </w:r>
      <w:r w:rsidR="00D03B70">
        <w:rPr>
          <w:rStyle w:val="FontStyle29"/>
          <w:rFonts w:ascii="Garamond" w:hAnsi="Garamond"/>
          <w:sz w:val="24"/>
          <w:szCs w:val="24"/>
        </w:rPr>
        <w:t>ją</w:t>
      </w:r>
      <w:r w:rsidRPr="00A90015">
        <w:rPr>
          <w:rStyle w:val="FontStyle29"/>
          <w:rFonts w:ascii="Garamond" w:hAnsi="Garamond"/>
          <w:sz w:val="24"/>
          <w:szCs w:val="24"/>
        </w:rPr>
        <w:t xml:space="preserve"> wzorów tablic informacyjnych/plakatów informacyjnych, określonych w załączniku do rozporządzenia, o którym mowa w ust. 2.</w:t>
      </w:r>
    </w:p>
    <w:p w14:paraId="4F2AC82E" w14:textId="77777777" w:rsidR="00A90015" w:rsidRPr="00A90015" w:rsidRDefault="00A90015" w:rsidP="00A90015">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A90015">
        <w:rPr>
          <w:rStyle w:val="FontStyle29"/>
          <w:rFonts w:ascii="Garamond" w:hAnsi="Garamond"/>
          <w:sz w:val="24"/>
          <w:szCs w:val="24"/>
        </w:rPr>
        <w:t>W przypadku niewykonania przez Lidera Konsorcjum i Konsorcjantów obowiązku określonego art. 35a. ust. 1 Ustawy o finansach publicznych albo wykonania go niezgodnie z rozporządzeniem, o którym mowa w ust. 2, Agencja może naliczyć  karę umowną w wysokości 1% kwoty dofinansowania, o którym mowa w § 4 ust. 1 Umowy za każdy miesiąc niewywiązywania się z tego obowiązku.</w:t>
      </w:r>
    </w:p>
    <w:p w14:paraId="374E5CF6" w14:textId="77777777" w:rsidR="00A90015" w:rsidRPr="00A90015" w:rsidRDefault="00A90015" w:rsidP="00A90015">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A90015">
        <w:rPr>
          <w:rStyle w:val="FontStyle29"/>
          <w:rFonts w:ascii="Garamond" w:hAnsi="Garamond"/>
          <w:sz w:val="24"/>
          <w:szCs w:val="24"/>
        </w:rPr>
        <w:t>Na każdym etapie realizacji Projektu, Agencja może dokonać kontroli wypełniania przez Konsorcjum obowiązków informacyjnych. W przypadku, gdy realizacja obowiązków informacyjnych będzie odbiegać od standardów określonych w Umowie lub też zostanie całkowicie zaniechana, Lider Konsorcjum może zostać wezwany do podjęcia stosownych działań naprawczych.</w:t>
      </w:r>
    </w:p>
    <w:p w14:paraId="107E8A8E" w14:textId="544B4FE9" w:rsidR="00891493" w:rsidRDefault="00891493" w:rsidP="003315F5">
      <w:pPr>
        <w:pStyle w:val="Style18"/>
        <w:widowControl/>
        <w:tabs>
          <w:tab w:val="left" w:pos="284"/>
        </w:tabs>
        <w:spacing w:before="120" w:after="120" w:line="360" w:lineRule="exact"/>
        <w:ind w:firstLine="0"/>
        <w:jc w:val="center"/>
        <w:rPr>
          <w:rFonts w:ascii="Garamond" w:hAnsi="Garamond"/>
          <w:b/>
        </w:rPr>
      </w:pPr>
    </w:p>
    <w:p w14:paraId="684592FB" w14:textId="77777777" w:rsidR="00110173" w:rsidRPr="003315F5" w:rsidRDefault="00110173" w:rsidP="003315F5">
      <w:pPr>
        <w:pStyle w:val="Style18"/>
        <w:widowControl/>
        <w:tabs>
          <w:tab w:val="left" w:pos="284"/>
        </w:tabs>
        <w:spacing w:before="120" w:after="120" w:line="360" w:lineRule="exact"/>
        <w:ind w:firstLine="0"/>
        <w:jc w:val="center"/>
        <w:rPr>
          <w:rFonts w:ascii="Garamond" w:hAnsi="Garamond"/>
          <w:b/>
        </w:rPr>
      </w:pPr>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23C2ABA"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Prawa majątkowe do wyników badań naukowych lub prac rozwojowych będących rezultatem Projektu przysługują Konsorcjantom oraz Liderowi Konsorcjum</w:t>
      </w:r>
      <w:r w:rsidR="0096606B" w:rsidRPr="0096606B">
        <w:rPr>
          <w:rFonts w:ascii="Garamond" w:eastAsiaTheme="minorEastAsia" w:hAnsi="Garamond"/>
          <w:sz w:val="24"/>
          <w:szCs w:val="24"/>
          <w:lang w:eastAsia="pl-PL"/>
        </w:rPr>
        <w:t xml:space="preserve"> </w:t>
      </w:r>
      <w:r w:rsidR="0096606B" w:rsidRPr="0096606B">
        <w:rPr>
          <w:rFonts w:ascii="Garamond" w:hAnsi="Garamond"/>
          <w:sz w:val="24"/>
          <w:szCs w:val="24"/>
        </w:rPr>
        <w:t>w zakresie zadań będących w kompetencji danego podmiotu</w:t>
      </w:r>
      <w:r w:rsidRPr="00667D56">
        <w:rPr>
          <w:rStyle w:val="FontStyle29"/>
          <w:rFonts w:ascii="Garamond" w:hAnsi="Garamond"/>
          <w:sz w:val="24"/>
          <w:szCs w:val="24"/>
        </w:rPr>
        <w:t xml:space="preserve">. </w:t>
      </w:r>
      <w:r w:rsidR="0096606B" w:rsidRPr="0096606B">
        <w:rPr>
          <w:rFonts w:ascii="Garamond" w:hAnsi="Garamond"/>
          <w:sz w:val="24"/>
          <w:szCs w:val="24"/>
        </w:rPr>
        <w:t>Podział praw majątkowych do wyników badań naukowych lub prac rozwojowych będących rezultatem Projektu oraz praw dostępu do wyników badań musi być zgodny z pkt 28 Komunikatu Komisji – Zasady ramowe dotyczące pomocy państwa na działalność badawczą, rozwojową i innowacyjną (Dz. Urz. UE C 198 z 27.6.2014, s. 1).</w:t>
      </w:r>
      <w:r w:rsidR="0096606B">
        <w:rPr>
          <w:rFonts w:ascii="Garamond" w:hAnsi="Garamond"/>
          <w:sz w:val="24"/>
          <w:szCs w:val="24"/>
        </w:rPr>
        <w:t xml:space="preserve"> </w:t>
      </w:r>
      <w:r w:rsidR="00E71D0E" w:rsidRPr="00667D56">
        <w:rPr>
          <w:rStyle w:val="FontStyle29"/>
          <w:rFonts w:ascii="Garamond" w:hAnsi="Garamond"/>
          <w:sz w:val="24"/>
          <w:szCs w:val="24"/>
        </w:rPr>
        <w:t xml:space="preserve">Umowy zawarte z podwykonawcami nie mogą naruszać tej reguły. Przekazanie praw majątkowych do wyników badań </w:t>
      </w:r>
      <w:r w:rsidR="00AC56CB" w:rsidRPr="00667D56">
        <w:rPr>
          <w:rStyle w:val="FontStyle29"/>
          <w:rFonts w:ascii="Garamond" w:hAnsi="Garamond"/>
          <w:sz w:val="24"/>
          <w:szCs w:val="24"/>
        </w:rPr>
        <w:t>lub</w:t>
      </w:r>
      <w:r w:rsidR="00E71D0E" w:rsidRPr="00667D56">
        <w:rPr>
          <w:rStyle w:val="FontStyle29"/>
          <w:rFonts w:ascii="Garamond" w:hAnsi="Garamond"/>
          <w:sz w:val="24"/>
          <w:szCs w:val="24"/>
        </w:rPr>
        <w:t xml:space="preserve"> prac rozwojowych, które są rezultatem projektu, nie może stanowić niedozwolonej pomocy publicznej.</w:t>
      </w:r>
      <w:r w:rsidR="002C139B" w:rsidRPr="00667D56">
        <w:rPr>
          <w:rStyle w:val="FontStyle29"/>
          <w:rFonts w:ascii="Garamond" w:hAnsi="Garamond"/>
          <w:sz w:val="24"/>
          <w:szCs w:val="24"/>
        </w:rPr>
        <w:t xml:space="preserve"> </w:t>
      </w:r>
      <w:r w:rsidRPr="00667D56">
        <w:rPr>
          <w:rStyle w:val="FontStyle29"/>
          <w:rFonts w:ascii="Garamond" w:hAnsi="Garamond"/>
          <w:sz w:val="24"/>
          <w:szCs w:val="24"/>
        </w:rPr>
        <w:t>Lider Konsorcjum i Konsorcjanci oświadczają, że:</w:t>
      </w:r>
    </w:p>
    <w:p w14:paraId="08502961" w14:textId="006171A5"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lub Konsorcjanci nabędą wszelkie niezbędne prawa własności intelektualnej w związku z realizowanym Projektem, w tym w szczególności majątkowe prawa autorskie, prawa pokrewne i prawa zależne do utworów stworzonych lub użytych w ramach Projektu, prawa do stworzonych lub użytych w ramach Projektu baz danych (także nieposiadających cech utworu), a także prawa do wynalazków, wzorów użytkowych i wzorów przemysłowych (o ile takie wytwory powstaną), w tym także prawo do złożenia wniosku (patentowego, o udzielenie prawa ochronnego, o udzielenie prawa z rejestracji) na wynalazek, wzór przemysłowy lub odpowiednio na wzór użytkowy </w:t>
      </w:r>
      <w:r w:rsidR="002C3C93"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Lidera Konsorcjum lub Konsorcjantów w ramach Projektu (dalej: „</w:t>
      </w:r>
      <w:r w:rsidRPr="003315F5">
        <w:rPr>
          <w:rFonts w:ascii="Garamond" w:eastAsiaTheme="minorEastAsia" w:hAnsi="Garamond"/>
          <w:b/>
          <w:bCs/>
          <w:sz w:val="24"/>
          <w:szCs w:val="24"/>
          <w:lang w:eastAsia="pl-PL"/>
        </w:rPr>
        <w:t>Prawa Własności Intelektualnej</w:t>
      </w:r>
      <w:r w:rsidRPr="003315F5">
        <w:rPr>
          <w:rFonts w:ascii="Garamond" w:eastAsiaTheme="minorEastAsia" w:hAnsi="Garamond"/>
          <w:sz w:val="24"/>
          <w:szCs w:val="24"/>
          <w:lang w:eastAsia="pl-PL"/>
        </w:rPr>
        <w:t>” lub „</w:t>
      </w:r>
      <w:r w:rsidRPr="003315F5">
        <w:rPr>
          <w:rFonts w:ascii="Garamond" w:eastAsiaTheme="minorEastAsia" w:hAnsi="Garamond"/>
          <w:b/>
          <w:bCs/>
          <w:sz w:val="24"/>
          <w:szCs w:val="24"/>
          <w:lang w:eastAsia="pl-PL"/>
        </w:rPr>
        <w:t>PWI</w:t>
      </w:r>
      <w:r w:rsidRPr="003315F5">
        <w:rPr>
          <w:rFonts w:ascii="Garamond" w:eastAsiaTheme="minorEastAsia" w:hAnsi="Garamond"/>
          <w:sz w:val="24"/>
          <w:szCs w:val="24"/>
          <w:lang w:eastAsia="pl-PL"/>
        </w:rPr>
        <w:t xml:space="preserve">”); Strony potwierdzają, że wykorzystywane przez Lidera Konsorcjum i Konsorcjantów Prawa Własności Intelektualnej, w tym prawa autorskie, prawa pokrewne i prawa zależne, mogą być ograniczone prawami osób trzecich, co nie stanowi naruszenia niniejszej Umowy, o ile to nie uniemożliwia realizacji Projektu oraz nie stoi w wyraźnej sprzeczności </w:t>
      </w:r>
      <w:r w:rsidRPr="003315F5">
        <w:rPr>
          <w:rFonts w:ascii="Garamond" w:eastAsiaTheme="minorEastAsia" w:hAnsi="Garamond"/>
          <w:sz w:val="24"/>
          <w:szCs w:val="24"/>
          <w:lang w:eastAsia="pl-PL"/>
        </w:rPr>
        <w:br/>
        <w:t>z postanowieniami niniejszej Umowy;</w:t>
      </w:r>
    </w:p>
    <w:p w14:paraId="0650338D"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Lidera Konsorcjum i Konsorcjantów dotyczące korzystania z PWI, jeżeli takowe zostały sporządzone;</w:t>
      </w:r>
    </w:p>
    <w:p w14:paraId="4DD65C5F"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i Konsorcjanci terminowo uiszczą swoim pracownikom </w:t>
      </w:r>
      <w:r w:rsidRPr="003315F5">
        <w:rPr>
          <w:rFonts w:ascii="Garamond" w:eastAsiaTheme="minorEastAsia" w:hAnsi="Garamond"/>
          <w:sz w:val="24"/>
          <w:szCs w:val="24"/>
          <w:lang w:eastAsia="pl-PL"/>
        </w:rPr>
        <w:br/>
        <w:t xml:space="preserve">i kontrahentom wszelkie wynagrodzenia wynikające z umów dotyczących nabycia PWI, </w:t>
      </w:r>
      <w:r w:rsidRPr="003315F5">
        <w:rPr>
          <w:rFonts w:ascii="Garamond" w:eastAsiaTheme="minorEastAsia" w:hAnsi="Garamond"/>
          <w:sz w:val="24"/>
          <w:szCs w:val="24"/>
          <w:lang w:eastAsia="pl-PL"/>
        </w:rPr>
        <w:br/>
      </w:r>
      <w:r w:rsidRPr="003315F5">
        <w:rPr>
          <w:rFonts w:ascii="Garamond" w:eastAsiaTheme="minorEastAsia" w:hAnsi="Garamond"/>
          <w:sz w:val="24"/>
          <w:szCs w:val="24"/>
          <w:lang w:eastAsia="pl-PL"/>
        </w:rPr>
        <w:lastRenderedPageBreak/>
        <w:t>o ile takie odrębne umowy będą przez Lidera Konsorcjum lub Konsorcjantów zawierane;</w:t>
      </w:r>
    </w:p>
    <w:p w14:paraId="33A29289"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PWI będą nabywane przez Lidera Konsorcjum lub Konsorcjantów w najszerszym możliwym zakresie, a ograniczenia w tym zakresie są dozwolone, o ile wynikają z treści Załącznika nr 3 do Umowy;</w:t>
      </w:r>
    </w:p>
    <w:p w14:paraId="7EDC6C6E"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Lidera Konsorcjum lub Konsorcjantów na potrzeby Projektu istniejących wyrobów medycznych i produktów leczniczych (oraz związanych z nimi informacji i materiałów), do których prawa należą do osób trzecich, nie naruszy praw osób trzecich;</w:t>
      </w:r>
    </w:p>
    <w:p w14:paraId="6938AFEB" w14:textId="34EECCCE"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Lidera Konsorcjum lub Konsorcjantów) nie będzie naruszać tajemnicy przedsiębiorstwa jakichkolwiek podmiotów, a także innej tajemnicy prawnie chronionej.</w:t>
      </w:r>
    </w:p>
    <w:p w14:paraId="2A6B87C0" w14:textId="64DEB930" w:rsidR="00BD22BD" w:rsidRPr="00667D56" w:rsidRDefault="00233FF9"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bookmarkStart w:id="29" w:name="_Hlk72759596"/>
      <w:r>
        <w:rPr>
          <w:rStyle w:val="FontStyle29"/>
          <w:rFonts w:ascii="Garamond" w:hAnsi="Garamond"/>
          <w:sz w:val="24"/>
          <w:szCs w:val="24"/>
        </w:rPr>
        <w:t xml:space="preserve">Lider Konsorcjum </w:t>
      </w:r>
      <w:r w:rsidR="00BA24C8">
        <w:rPr>
          <w:rStyle w:val="FontStyle29"/>
          <w:rFonts w:ascii="Garamond" w:hAnsi="Garamond"/>
          <w:sz w:val="24"/>
          <w:szCs w:val="24"/>
        </w:rPr>
        <w:t>zobowiązuje się po</w:t>
      </w:r>
      <w:r>
        <w:rPr>
          <w:rStyle w:val="FontStyle29"/>
          <w:rFonts w:ascii="Garamond" w:hAnsi="Garamond"/>
          <w:sz w:val="24"/>
          <w:szCs w:val="24"/>
        </w:rPr>
        <w:t>inform</w:t>
      </w:r>
      <w:r w:rsidR="00BA24C8">
        <w:rPr>
          <w:rStyle w:val="FontStyle29"/>
          <w:rFonts w:ascii="Garamond" w:hAnsi="Garamond"/>
          <w:sz w:val="24"/>
          <w:szCs w:val="24"/>
        </w:rPr>
        <w:t xml:space="preserve">ować </w:t>
      </w:r>
      <w:r>
        <w:rPr>
          <w:rStyle w:val="FontStyle29"/>
          <w:rFonts w:ascii="Garamond" w:hAnsi="Garamond"/>
          <w:sz w:val="24"/>
          <w:szCs w:val="24"/>
        </w:rPr>
        <w:t xml:space="preserve">Agencję o udostępnieniu PWI innym podmiotom na potrzeby wytwarzania przez te podmioty produktów lub świadczenia usług, w terminie 30 dni od dnia </w:t>
      </w:r>
      <w:r w:rsidR="000655CB">
        <w:rPr>
          <w:rStyle w:val="FontStyle29"/>
          <w:rFonts w:ascii="Garamond" w:hAnsi="Garamond"/>
          <w:sz w:val="24"/>
          <w:szCs w:val="24"/>
        </w:rPr>
        <w:t>udostępnienia</w:t>
      </w:r>
      <w:r>
        <w:rPr>
          <w:rStyle w:val="FontStyle29"/>
          <w:rFonts w:ascii="Garamond" w:hAnsi="Garamond"/>
          <w:sz w:val="24"/>
          <w:szCs w:val="24"/>
        </w:rPr>
        <w:t xml:space="preserve">. </w:t>
      </w:r>
      <w:bookmarkEnd w:id="29"/>
    </w:p>
    <w:p w14:paraId="01437847" w14:textId="13A88231" w:rsidR="00E71D0E" w:rsidRPr="00667D56" w:rsidRDefault="00E71D0E"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pomiędzy Liderem </w:t>
      </w:r>
      <w:r w:rsidR="00AC56CB" w:rsidRPr="00667D56">
        <w:rPr>
          <w:rStyle w:val="FontStyle29"/>
          <w:rFonts w:ascii="Garamond" w:hAnsi="Garamond"/>
          <w:sz w:val="24"/>
          <w:szCs w:val="24"/>
        </w:rPr>
        <w:t>K</w:t>
      </w:r>
      <w:r w:rsidRPr="00667D56">
        <w:rPr>
          <w:rStyle w:val="FontStyle29"/>
          <w:rFonts w:ascii="Garamond" w:hAnsi="Garamond"/>
          <w:sz w:val="24"/>
          <w:szCs w:val="24"/>
        </w:rPr>
        <w:t xml:space="preserve">onsorcjum lub </w:t>
      </w:r>
      <w:r w:rsidR="00AC56CB" w:rsidRPr="00667D56">
        <w:rPr>
          <w:rStyle w:val="FontStyle29"/>
          <w:rFonts w:ascii="Garamond" w:hAnsi="Garamond"/>
          <w:sz w:val="24"/>
          <w:szCs w:val="24"/>
        </w:rPr>
        <w:t>K</w:t>
      </w:r>
      <w:r w:rsidRPr="00667D56">
        <w:rPr>
          <w:rStyle w:val="FontStyle29"/>
          <w:rFonts w:ascii="Garamond" w:hAnsi="Garamond"/>
          <w:sz w:val="24"/>
          <w:szCs w:val="24"/>
        </w:rPr>
        <w:t>onsorcjantami oraz na rzecz osób trzecich następuje za wynagrodzeniem odpowiadającym wartości rynkowej tych praw</w:t>
      </w:r>
      <w:r w:rsidR="00BA24C8">
        <w:rPr>
          <w:rStyle w:val="FontStyle29"/>
          <w:rFonts w:ascii="Garamond" w:hAnsi="Garamond"/>
          <w:sz w:val="24"/>
          <w:szCs w:val="24"/>
        </w:rPr>
        <w:t xml:space="preserve"> bądź ze wskazaniem wartości rynkowej tych praw</w:t>
      </w:r>
      <w:r w:rsidRPr="00667D56">
        <w:rPr>
          <w:rStyle w:val="FontStyle29"/>
          <w:rFonts w:ascii="Garamond" w:hAnsi="Garamond"/>
          <w:sz w:val="24"/>
          <w:szCs w:val="24"/>
        </w:rPr>
        <w:t>.</w:t>
      </w:r>
    </w:p>
    <w:p w14:paraId="7A439801"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Lidera Konsorcjum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313D3041"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jej wysokość określono w drodze otwartej, przejrzystej i niedyskryminacyjnej konkurencyjnej procedury sprzedaży lub </w:t>
      </w:r>
    </w:p>
    <w:p w14:paraId="2F5963B3" w14:textId="69E534CB"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bookmarkStart w:id="30" w:name="_Hlk72759660"/>
      <w:r w:rsidRPr="003315F5">
        <w:rPr>
          <w:rFonts w:ascii="Garamond" w:hAnsi="Garamond" w:cstheme="minorHAnsi"/>
          <w:sz w:val="24"/>
          <w:szCs w:val="24"/>
        </w:rPr>
        <w:t xml:space="preserve">wycena </w:t>
      </w:r>
      <w:r w:rsidR="009814BE">
        <w:rPr>
          <w:rFonts w:ascii="Garamond" w:hAnsi="Garamond" w:cstheme="minorHAnsi"/>
          <w:sz w:val="24"/>
          <w:szCs w:val="24"/>
        </w:rPr>
        <w:t>czterech</w:t>
      </w:r>
      <w:r w:rsidR="0001754C">
        <w:rPr>
          <w:rFonts w:ascii="Garamond" w:hAnsi="Garamond" w:cstheme="minorHAnsi"/>
          <w:sz w:val="24"/>
          <w:szCs w:val="24"/>
        </w:rPr>
        <w:t xml:space="preserve"> </w:t>
      </w:r>
      <w:r w:rsidRPr="003315F5">
        <w:rPr>
          <w:rFonts w:ascii="Garamond" w:hAnsi="Garamond" w:cstheme="minorHAnsi"/>
          <w:sz w:val="24"/>
          <w:szCs w:val="24"/>
        </w:rPr>
        <w:t>niezależn</w:t>
      </w:r>
      <w:r w:rsidR="0001754C">
        <w:rPr>
          <w:rFonts w:ascii="Garamond" w:hAnsi="Garamond" w:cstheme="minorHAnsi"/>
          <w:sz w:val="24"/>
          <w:szCs w:val="24"/>
        </w:rPr>
        <w:t>ych</w:t>
      </w:r>
      <w:r w:rsidRPr="003315F5">
        <w:rPr>
          <w:rFonts w:ascii="Garamond" w:hAnsi="Garamond" w:cstheme="minorHAnsi"/>
          <w:sz w:val="24"/>
          <w:szCs w:val="24"/>
        </w:rPr>
        <w:t xml:space="preserve"> ekspert</w:t>
      </w:r>
      <w:r w:rsidR="0001754C">
        <w:rPr>
          <w:rFonts w:ascii="Garamond" w:hAnsi="Garamond" w:cstheme="minorHAnsi"/>
          <w:sz w:val="24"/>
          <w:szCs w:val="24"/>
        </w:rPr>
        <w:t>ów</w:t>
      </w:r>
      <w:r w:rsidRPr="003315F5">
        <w:rPr>
          <w:rFonts w:ascii="Garamond" w:hAnsi="Garamond" w:cstheme="minorHAnsi"/>
          <w:sz w:val="24"/>
          <w:szCs w:val="24"/>
        </w:rPr>
        <w:t xml:space="preserve"> potwierdza, że cena jest co najmniej równa wartości rynkowej</w:t>
      </w:r>
      <w:r w:rsidR="0001754C">
        <w:rPr>
          <w:rFonts w:ascii="Garamond" w:hAnsi="Garamond" w:cstheme="minorHAnsi"/>
          <w:sz w:val="24"/>
          <w:szCs w:val="24"/>
        </w:rPr>
        <w:t xml:space="preserve">. </w:t>
      </w:r>
      <w:r w:rsidR="00000AA6">
        <w:rPr>
          <w:rFonts w:ascii="Garamond" w:hAnsi="Garamond" w:cstheme="minorHAnsi"/>
          <w:sz w:val="24"/>
          <w:szCs w:val="24"/>
        </w:rPr>
        <w:t>Po d</w:t>
      </w:r>
      <w:r w:rsidR="009814BE">
        <w:rPr>
          <w:rFonts w:ascii="Garamond" w:hAnsi="Garamond" w:cstheme="minorHAnsi"/>
          <w:sz w:val="24"/>
          <w:szCs w:val="24"/>
        </w:rPr>
        <w:t>wóch n</w:t>
      </w:r>
      <w:r w:rsidR="0001754C">
        <w:rPr>
          <w:rFonts w:ascii="Garamond" w:hAnsi="Garamond" w:cstheme="minorHAnsi"/>
          <w:sz w:val="24"/>
          <w:szCs w:val="24"/>
        </w:rPr>
        <w:t>iezależnych ekspertów wskazuje odpowiednio Agencja</w:t>
      </w:r>
      <w:r w:rsidR="009814BE">
        <w:rPr>
          <w:rFonts w:ascii="Garamond" w:hAnsi="Garamond" w:cstheme="minorHAnsi"/>
          <w:sz w:val="24"/>
          <w:szCs w:val="24"/>
        </w:rPr>
        <w:t xml:space="preserve"> i</w:t>
      </w:r>
      <w:r w:rsidR="002349C5">
        <w:rPr>
          <w:rFonts w:ascii="Garamond" w:hAnsi="Garamond" w:cstheme="minorHAnsi"/>
          <w:sz w:val="24"/>
          <w:szCs w:val="24"/>
        </w:rPr>
        <w:t> </w:t>
      </w:r>
      <w:r w:rsidR="0001754C">
        <w:rPr>
          <w:rFonts w:ascii="Garamond" w:hAnsi="Garamond" w:cstheme="minorHAnsi"/>
          <w:sz w:val="24"/>
          <w:szCs w:val="24"/>
        </w:rPr>
        <w:t>Lider Konsorcjum. W przypadku rozbieżności w wycenie dokonanej przez ekspertów obowiązuje średnia z zaproponowanych wycen</w:t>
      </w:r>
      <w:r w:rsidRPr="003315F5">
        <w:rPr>
          <w:rFonts w:ascii="Garamond" w:hAnsi="Garamond" w:cstheme="minorHAnsi"/>
          <w:sz w:val="24"/>
          <w:szCs w:val="24"/>
        </w:rPr>
        <w:t xml:space="preserve"> </w:t>
      </w:r>
      <w:bookmarkEnd w:id="30"/>
      <w:r w:rsidRPr="003315F5">
        <w:rPr>
          <w:rFonts w:ascii="Garamond" w:hAnsi="Garamond" w:cstheme="minorHAnsi"/>
          <w:sz w:val="24"/>
          <w:szCs w:val="24"/>
        </w:rPr>
        <w:t>lub</w:t>
      </w:r>
    </w:p>
    <w:p w14:paraId="13529602" w14:textId="0532301B"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6C719667" w14:textId="702A4972"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Lider Konsorcjum w Umowie Konsorcjum (lub w kolejnych porozumieniach </w:t>
      </w:r>
      <w:r w:rsidRPr="00667D56">
        <w:rPr>
          <w:rStyle w:val="FontStyle29"/>
          <w:rFonts w:ascii="Garamond" w:hAnsi="Garamond"/>
          <w:sz w:val="24"/>
          <w:szCs w:val="24"/>
        </w:rPr>
        <w:br/>
        <w:t xml:space="preserve">z Konsorcjantami) zobowiązany jest zapewnić sobie możliwość wykupu od Konsorcjantów PWI stworzonych przez Konsorcjantów na potrzeby realizacji Projektu. Lider Konsorcjum jest </w:t>
      </w:r>
      <w:r w:rsidRPr="00667D56">
        <w:rPr>
          <w:rStyle w:val="FontStyle29"/>
          <w:rFonts w:ascii="Garamond" w:hAnsi="Garamond"/>
          <w:sz w:val="24"/>
          <w:szCs w:val="24"/>
        </w:rPr>
        <w:lastRenderedPageBreak/>
        <w:t xml:space="preserve">zobowiązany do przedstawienia Agencji ww. umów w terminie </w:t>
      </w:r>
      <w:r w:rsidR="00BA7F39">
        <w:rPr>
          <w:rStyle w:val="FontStyle29"/>
          <w:rFonts w:ascii="Garamond" w:hAnsi="Garamond"/>
          <w:sz w:val="24"/>
          <w:szCs w:val="24"/>
        </w:rPr>
        <w:t>60</w:t>
      </w:r>
      <w:r w:rsidRPr="00667D56">
        <w:rPr>
          <w:rStyle w:val="FontStyle29"/>
          <w:rFonts w:ascii="Garamond" w:hAnsi="Garamond"/>
          <w:sz w:val="24"/>
          <w:szCs w:val="24"/>
        </w:rPr>
        <w:t xml:space="preserve"> dni od otrzymania stosownego żądania od Agencji.</w:t>
      </w:r>
    </w:p>
    <w:p w14:paraId="5CA3E96C" w14:textId="2150881C"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Lider Konsorcjum powinien w drodze pisemnej umowy wykupić od Konsorcjantów PWI stworzone przez Konsorcjantów na potrzeby realizacji Projektu w terminie </w:t>
      </w:r>
      <w:r w:rsidR="00BA7F39">
        <w:rPr>
          <w:rStyle w:val="FontStyle29"/>
          <w:rFonts w:ascii="Garamond" w:hAnsi="Garamond"/>
          <w:sz w:val="24"/>
          <w:szCs w:val="24"/>
        </w:rPr>
        <w:t>6</w:t>
      </w:r>
      <w:r w:rsidRPr="00667D56">
        <w:rPr>
          <w:rStyle w:val="FontStyle29"/>
          <w:rFonts w:ascii="Garamond" w:hAnsi="Garamond"/>
          <w:sz w:val="24"/>
          <w:szCs w:val="24"/>
        </w:rPr>
        <w:t xml:space="preserve">0 dni od dnia powzięcia informacji o zamiarze wykupu PWI przez Agencję zgodnie z ust. 5 powyżej. Lider Konsorcjum jest zobowiązany pokryć wszelkie roszczenia Konsorcjantów (i innych podmiotów) z tytułu wykupu PWI z wynagrodzenia otrzymanego od Agencji, o którym mowa w ust. 5. powyżej. </w:t>
      </w:r>
    </w:p>
    <w:p w14:paraId="173EC5C1" w14:textId="0C366DF0"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Umowy o wykup PWI, o których mowa w ust. </w:t>
      </w:r>
      <w:r w:rsidR="009814BE">
        <w:rPr>
          <w:rStyle w:val="FontStyle29"/>
          <w:rFonts w:ascii="Garamond" w:hAnsi="Garamond"/>
          <w:sz w:val="24"/>
          <w:szCs w:val="24"/>
        </w:rPr>
        <w:t>4</w:t>
      </w:r>
      <w:r w:rsidRPr="00667D56">
        <w:rPr>
          <w:rStyle w:val="FontStyle29"/>
          <w:rFonts w:ascii="Garamond" w:hAnsi="Garamond"/>
          <w:sz w:val="24"/>
          <w:szCs w:val="24"/>
        </w:rPr>
        <w:t xml:space="preserve"> i ust. </w:t>
      </w:r>
      <w:r w:rsidR="009814BE">
        <w:rPr>
          <w:rStyle w:val="FontStyle29"/>
          <w:rFonts w:ascii="Garamond" w:hAnsi="Garamond"/>
          <w:sz w:val="24"/>
          <w:szCs w:val="24"/>
        </w:rPr>
        <w:t>6</w:t>
      </w:r>
      <w:r w:rsidRPr="00667D56">
        <w:rPr>
          <w:rStyle w:val="FontStyle29"/>
          <w:rFonts w:ascii="Garamond" w:hAnsi="Garamond"/>
          <w:sz w:val="24"/>
          <w:szCs w:val="24"/>
        </w:rPr>
        <w:t xml:space="preserve"> powyżej będą zawierać warunki (zakres, pola eksploatacji wykupowanych PWI) wskazane przez Agencję, przy czym Lider Konsorcjum jest zobowiązany zapewnić możliwość wykupu PWI bez ograniczeń, na wszelkich polach eksploatacji znanych w chwili zawarcia niniejszej Umowy</w:t>
      </w:r>
      <w:bookmarkStart w:id="31" w:name="_Hlk73026620"/>
      <w:r w:rsidRPr="00667D56">
        <w:rPr>
          <w:rStyle w:val="FontStyle29"/>
          <w:rFonts w:ascii="Garamond" w:hAnsi="Garamond"/>
          <w:sz w:val="24"/>
          <w:szCs w:val="24"/>
        </w:rPr>
        <w:t>. Jeżeli do użycia wykupionych PWI stworzonych na potrzeby realizacji Projektu będzie konieczne posiadanie licencji na PWI, które zostały użyte (nie stworzone) przy realizacji Projektu przez Lidera Konsorcjum lub Konsorcjantów, Lider Konsorcjum zapewni w ramach wykupu udzielenie Agencji licencji niewyłącznej na czas nieokreślony. Licencja będzie posiadać zakres odpowiedni do wskazanego przez Agencję planowanego sposobu użycia PWI stworzonego na potrzeby realizacji Projektu i wykupionego od Lidera Konsorcjum.</w:t>
      </w:r>
    </w:p>
    <w:bookmarkEnd w:id="31"/>
    <w:p w14:paraId="5E3537B5" w14:textId="4EE84F8C"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bookmarkStart w:id="32" w:name="_Hlk73026800"/>
      <w:bookmarkStart w:id="33" w:name="_Hlk62682664"/>
      <w:r w:rsidRPr="00667D56">
        <w:rPr>
          <w:rStyle w:val="FontStyle29"/>
          <w:rFonts w:ascii="Garamond" w:hAnsi="Garamond"/>
          <w:sz w:val="24"/>
          <w:szCs w:val="24"/>
        </w:rPr>
        <w:t xml:space="preserve">W przypadku, gdy Lider Konsorcjum uniemożliwi w jakikolwiek sposób skorzystanie przez Agencję z uprawnień wynikających z wykupu PWI zgodnie z postanowieniami ust. </w:t>
      </w:r>
      <w:r w:rsidR="009814BE">
        <w:rPr>
          <w:rStyle w:val="FontStyle29"/>
          <w:rFonts w:ascii="Garamond" w:hAnsi="Garamond"/>
          <w:sz w:val="24"/>
          <w:szCs w:val="24"/>
        </w:rPr>
        <w:t>4</w:t>
      </w:r>
      <w:r w:rsidRPr="00667D56">
        <w:rPr>
          <w:rStyle w:val="FontStyle29"/>
          <w:rFonts w:ascii="Garamond" w:hAnsi="Garamond"/>
          <w:sz w:val="24"/>
          <w:szCs w:val="24"/>
        </w:rPr>
        <w:t>-</w:t>
      </w:r>
      <w:r w:rsidR="009814BE">
        <w:rPr>
          <w:rStyle w:val="FontStyle29"/>
          <w:rFonts w:ascii="Garamond" w:hAnsi="Garamond"/>
          <w:sz w:val="24"/>
          <w:szCs w:val="24"/>
        </w:rPr>
        <w:t>7</w:t>
      </w:r>
      <w:r w:rsidRPr="00667D56">
        <w:rPr>
          <w:rStyle w:val="FontStyle29"/>
          <w:rFonts w:ascii="Garamond" w:hAnsi="Garamond"/>
          <w:sz w:val="24"/>
          <w:szCs w:val="24"/>
        </w:rPr>
        <w:t xml:space="preserve"> powyżej (w tym nie zawrze z Konsorcjantami odpowiednich umów na wykup PWI), </w:t>
      </w:r>
      <w:bookmarkStart w:id="34" w:name="_Hlk69805209"/>
      <w:r w:rsidRPr="00667D56">
        <w:rPr>
          <w:rStyle w:val="FontStyle29"/>
          <w:rFonts w:ascii="Garamond" w:hAnsi="Garamond"/>
          <w:sz w:val="24"/>
          <w:szCs w:val="24"/>
        </w:rPr>
        <w:t xml:space="preserve">Agencja będzie uprawniona do naliczenia Liderowi Konsorcjum kary umownej w wysokości </w:t>
      </w:r>
      <w:bookmarkEnd w:id="34"/>
      <w:r w:rsidRPr="00667D56">
        <w:rPr>
          <w:rStyle w:val="FontStyle29"/>
          <w:rFonts w:ascii="Garamond" w:hAnsi="Garamond"/>
          <w:sz w:val="24"/>
          <w:szCs w:val="24"/>
        </w:rPr>
        <w:t>100% otrzymanego dofinansowania</w:t>
      </w:r>
      <w:r w:rsidR="009814BE">
        <w:rPr>
          <w:rStyle w:val="FontStyle29"/>
          <w:rFonts w:ascii="Garamond" w:hAnsi="Garamond"/>
          <w:sz w:val="24"/>
          <w:szCs w:val="24"/>
        </w:rPr>
        <w:t xml:space="preserve"> </w:t>
      </w:r>
      <w:r w:rsidRPr="00667D56">
        <w:rPr>
          <w:rStyle w:val="FontStyle29"/>
          <w:rFonts w:ascii="Garamond" w:hAnsi="Garamond"/>
          <w:sz w:val="24"/>
          <w:szCs w:val="24"/>
        </w:rPr>
        <w:t>co nie wyklucza dochodzenia odszkodowania przewyższającego wysokość zastrzeżonej kary umownej na zasadach ogólnych.</w:t>
      </w:r>
      <w:bookmarkEnd w:id="32"/>
      <w:r w:rsidRPr="00667D56">
        <w:rPr>
          <w:rStyle w:val="FontStyle29"/>
          <w:rFonts w:ascii="Garamond" w:hAnsi="Garamond"/>
          <w:sz w:val="24"/>
          <w:szCs w:val="24"/>
        </w:rPr>
        <w:t xml:space="preserve"> </w:t>
      </w:r>
      <w:bookmarkEnd w:id="33"/>
      <w:r w:rsidRPr="00667D56">
        <w:rPr>
          <w:rStyle w:val="FontStyle29"/>
          <w:rFonts w:ascii="Garamond" w:hAnsi="Garamond"/>
          <w:sz w:val="24"/>
          <w:szCs w:val="24"/>
        </w:rPr>
        <w:t xml:space="preserve">W przypadku, gdy okaże się, że przyczyną braku możliwości wykupu PWI są działania lub zaniechania Konsorcjanta, Agencja może nałożyć powyższą karę na tego Konsorcjanta lub na Konsorcjanta i Lidera Konsorcjum solidarnie. </w:t>
      </w:r>
    </w:p>
    <w:p w14:paraId="3AA6F63E"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Lider Konsorcjum i Konsorcjanci ponosić będą wyłączną odpowiedzialność względem tych osób oraz zaspokoją ich wszelkie uzasadnione roszczenia, a w razie skierowania tych roszczeń do Agencji regresowo zwrócą jej solidarnie całość pokrytych roszczeń oraz wszelkie związane z tym wydatki i opłaty, włączając w to koszty procesu i obsługi prawnej.</w:t>
      </w:r>
    </w:p>
    <w:p w14:paraId="14F3E9D1" w14:textId="602EABE8"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Agencja może miarkować kary umowne nałożone na Lidera Konsorcjum i Konsorcjantów zgodnie z postanowieniami niniejszego paragrafu, w przypadku gdy naruszenie nie wynikało </w:t>
      </w:r>
      <w:r w:rsidRPr="00667D56">
        <w:rPr>
          <w:rStyle w:val="FontStyle29"/>
          <w:rFonts w:ascii="Garamond" w:hAnsi="Garamond"/>
          <w:sz w:val="24"/>
          <w:szCs w:val="24"/>
        </w:rPr>
        <w:br/>
        <w:t xml:space="preserve">z winy umyślnej lub rażącego niedbalstwa. Ewentualne kary umowne opisane w niniejszym </w:t>
      </w:r>
      <w:r w:rsidRPr="00667D56">
        <w:rPr>
          <w:rStyle w:val="FontStyle29"/>
          <w:rFonts w:ascii="Garamond" w:hAnsi="Garamond"/>
          <w:sz w:val="24"/>
          <w:szCs w:val="24"/>
        </w:rPr>
        <w:lastRenderedPageBreak/>
        <w:t xml:space="preserve">paragrafie płatne będą w terminie </w:t>
      </w:r>
      <w:r w:rsidR="009D300D">
        <w:rPr>
          <w:rStyle w:val="FontStyle29"/>
          <w:rFonts w:ascii="Garamond" w:hAnsi="Garamond"/>
          <w:sz w:val="24"/>
          <w:szCs w:val="24"/>
        </w:rPr>
        <w:t>30</w:t>
      </w:r>
      <w:r w:rsidRPr="00667D56">
        <w:rPr>
          <w:rStyle w:val="FontStyle29"/>
          <w:rFonts w:ascii="Garamond" w:hAnsi="Garamond"/>
          <w:sz w:val="24"/>
          <w:szCs w:val="24"/>
        </w:rPr>
        <w:t xml:space="preserve"> dni od otrzymania od Agencji wezwania do zapłaty. Agencja odstąpi od nałożenia kary umownej w przypadku, gdy Lider Konsorcjum lub Konsorcjanci w terminie</w:t>
      </w:r>
      <w:r w:rsidR="0060275B">
        <w:rPr>
          <w:rStyle w:val="FontStyle29"/>
          <w:rFonts w:ascii="Garamond" w:hAnsi="Garamond"/>
          <w:sz w:val="24"/>
          <w:szCs w:val="24"/>
        </w:rPr>
        <w:t xml:space="preserve"> </w:t>
      </w:r>
      <w:r w:rsidR="0060275B" w:rsidRPr="0060275B">
        <w:rPr>
          <w:rFonts w:ascii="Garamond" w:hAnsi="Garamond"/>
          <w:sz w:val="24"/>
          <w:szCs w:val="24"/>
        </w:rPr>
        <w:t>30</w:t>
      </w:r>
      <w:r w:rsidRPr="00667D56">
        <w:rPr>
          <w:rStyle w:val="FontStyle29"/>
          <w:rFonts w:ascii="Garamond" w:hAnsi="Garamond"/>
          <w:sz w:val="24"/>
          <w:szCs w:val="24"/>
        </w:rPr>
        <w:t xml:space="preserve"> dni od otrzymania stosownego wezwania przywrócą stan zgodny z Umową, w tym unieważni (wycofa) wszelkie wnioski, porozumienia lub umowy stojące </w:t>
      </w:r>
      <w:r w:rsidRPr="00667D56">
        <w:rPr>
          <w:rStyle w:val="FontStyle29"/>
          <w:rFonts w:ascii="Garamond" w:hAnsi="Garamond"/>
          <w:sz w:val="24"/>
          <w:szCs w:val="24"/>
        </w:rPr>
        <w:br/>
        <w:t xml:space="preserve">w sprzeczności z postanowieniami ust. 4 lub ust. </w:t>
      </w:r>
      <w:r w:rsidR="009814BE">
        <w:rPr>
          <w:rStyle w:val="FontStyle29"/>
          <w:rFonts w:ascii="Garamond" w:hAnsi="Garamond"/>
          <w:sz w:val="24"/>
          <w:szCs w:val="24"/>
        </w:rPr>
        <w:t>7</w:t>
      </w:r>
      <w:r w:rsidRPr="00667D56">
        <w:rPr>
          <w:rStyle w:val="FontStyle29"/>
          <w:rFonts w:ascii="Garamond" w:hAnsi="Garamond"/>
          <w:sz w:val="24"/>
          <w:szCs w:val="24"/>
        </w:rPr>
        <w:t xml:space="preserve"> lub odpowiednio w tym terminie zawrą umowy umożliwiające lub przywracające możliwość realizacji postanowień ust. 4 lub ust. </w:t>
      </w:r>
      <w:r w:rsidR="009814BE">
        <w:rPr>
          <w:rStyle w:val="FontStyle29"/>
          <w:rFonts w:ascii="Garamond" w:hAnsi="Garamond"/>
          <w:sz w:val="24"/>
          <w:szCs w:val="24"/>
        </w:rPr>
        <w:t>7</w:t>
      </w:r>
      <w:r w:rsidRPr="00667D56">
        <w:rPr>
          <w:rStyle w:val="FontStyle29"/>
          <w:rFonts w:ascii="Garamond" w:hAnsi="Garamond"/>
          <w:sz w:val="24"/>
          <w:szCs w:val="24"/>
        </w:rPr>
        <w:t>. Warunkiem odstąpienia od nałożenia kary umownej jest przedstawienie przez Lidera Konsorcjum oświadczeń lub innych właściwych dokumentów potwierdzających przywrócenie stanu zgodnego z Umową.</w:t>
      </w:r>
    </w:p>
    <w:p w14:paraId="544132A5" w14:textId="334551E7" w:rsidR="003D4495" w:rsidRPr="00667D56" w:rsidRDefault="005C63D0"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D41276" w:rsidRPr="00667D56">
        <w:rPr>
          <w:rStyle w:val="FontStyle29"/>
          <w:rFonts w:ascii="Garamond" w:hAnsi="Garamond"/>
          <w:sz w:val="24"/>
          <w:szCs w:val="24"/>
        </w:rPr>
        <w:t>W</w:t>
      </w:r>
      <w:r>
        <w:rPr>
          <w:rStyle w:val="FontStyle29"/>
          <w:rFonts w:ascii="Garamond" w:hAnsi="Garamond"/>
          <w:sz w:val="24"/>
          <w:szCs w:val="24"/>
        </w:rPr>
        <w:t xml:space="preserve"> </w:t>
      </w:r>
      <w:r w:rsidR="00D41276" w:rsidRPr="00667D56">
        <w:rPr>
          <w:rStyle w:val="FontStyle29"/>
          <w:rFonts w:ascii="Garamond" w:hAnsi="Garamond"/>
          <w:sz w:val="24"/>
          <w:szCs w:val="24"/>
        </w:rPr>
        <w:t>przypadku sprzedaży</w:t>
      </w:r>
      <w:r w:rsidR="00A90015">
        <w:rPr>
          <w:rStyle w:val="FontStyle29"/>
          <w:rFonts w:ascii="Garamond" w:hAnsi="Garamond"/>
          <w:sz w:val="24"/>
          <w:szCs w:val="24"/>
        </w:rPr>
        <w:t>, w br</w:t>
      </w:r>
      <w:r w:rsidR="00D57FAD">
        <w:rPr>
          <w:rStyle w:val="FontStyle29"/>
          <w:rFonts w:ascii="Garamond" w:hAnsi="Garamond"/>
          <w:sz w:val="24"/>
          <w:szCs w:val="24"/>
        </w:rPr>
        <w:t>e</w:t>
      </w:r>
      <w:r w:rsidR="00A90015">
        <w:rPr>
          <w:rStyle w:val="FontStyle29"/>
          <w:rFonts w:ascii="Garamond" w:hAnsi="Garamond"/>
          <w:sz w:val="24"/>
          <w:szCs w:val="24"/>
        </w:rPr>
        <w:t>w postanowieniom umowy, PWI</w:t>
      </w:r>
      <w:r w:rsidR="00D41276" w:rsidRPr="00667D56">
        <w:rPr>
          <w:rStyle w:val="FontStyle29"/>
          <w:rFonts w:ascii="Garamond" w:hAnsi="Garamond"/>
          <w:sz w:val="24"/>
          <w:szCs w:val="24"/>
        </w:rPr>
        <w:t xml:space="preserve"> </w:t>
      </w:r>
      <w:r w:rsidR="00D20F2B" w:rsidRPr="00667D56">
        <w:rPr>
          <w:rStyle w:val="FontStyle29"/>
          <w:rFonts w:ascii="Garamond" w:hAnsi="Garamond"/>
          <w:sz w:val="24"/>
          <w:szCs w:val="24"/>
        </w:rPr>
        <w:t xml:space="preserve">opracowanych przez Konsorcjum, </w:t>
      </w:r>
      <w:r w:rsidR="00D41276" w:rsidRPr="00667D56">
        <w:rPr>
          <w:rStyle w:val="FontStyle29"/>
          <w:rFonts w:ascii="Garamond" w:hAnsi="Garamond"/>
          <w:sz w:val="24"/>
          <w:szCs w:val="24"/>
        </w:rPr>
        <w:t xml:space="preserve">Lider Konsorcjum zwraca Agencji otrzymane dofinansowanie w terminie </w:t>
      </w:r>
      <w:r w:rsidR="009D300D">
        <w:rPr>
          <w:rStyle w:val="FontStyle29"/>
          <w:rFonts w:ascii="Garamond" w:hAnsi="Garamond"/>
          <w:sz w:val="24"/>
          <w:szCs w:val="24"/>
        </w:rPr>
        <w:t>30</w:t>
      </w:r>
      <w:r w:rsidR="00D41276" w:rsidRPr="00667D56">
        <w:rPr>
          <w:rStyle w:val="FontStyle29"/>
          <w:rFonts w:ascii="Garamond" w:hAnsi="Garamond"/>
          <w:sz w:val="24"/>
          <w:szCs w:val="24"/>
        </w:rPr>
        <w:t xml:space="preserve"> dni od dnia podpisania umowy sprzedaży. W takim przypadku Agencja będzie uprawniona do naliczenia Liderowi Konsorcjum kary umownej w</w:t>
      </w:r>
      <w:r w:rsidR="00AE52B6">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AE52B6">
        <w:rPr>
          <w:rStyle w:val="FontStyle29"/>
          <w:rFonts w:ascii="Garamond" w:hAnsi="Garamond"/>
          <w:sz w:val="24"/>
          <w:szCs w:val="24"/>
        </w:rPr>
        <w:t> </w:t>
      </w:r>
      <w:r w:rsidR="003D4495" w:rsidRPr="00667D56">
        <w:rPr>
          <w:rStyle w:val="FontStyle29"/>
          <w:rFonts w:ascii="Garamond" w:hAnsi="Garamond"/>
          <w:sz w:val="24"/>
          <w:szCs w:val="24"/>
        </w:rPr>
        <w:t>16 Umowy.</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27"/>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35E868F2" w:rsidR="00FE78DB" w:rsidRPr="003315F5" w:rsidRDefault="005B66E8" w:rsidP="00667D56">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9524AB" w:rsidRPr="003315F5">
        <w:rPr>
          <w:rStyle w:val="FontStyle29"/>
          <w:rFonts w:ascii="Garamond" w:hAnsi="Garamond"/>
          <w:sz w:val="24"/>
          <w:szCs w:val="24"/>
        </w:rPr>
        <w:t xml:space="preserve">Lidera </w:t>
      </w:r>
      <w:r w:rsidR="00077A33" w:rsidRPr="003315F5">
        <w:rPr>
          <w:rFonts w:ascii="Garamond" w:hAnsi="Garamond"/>
          <w:sz w:val="24"/>
          <w:szCs w:val="24"/>
        </w:rPr>
        <w:t>Konsorcjum</w:t>
      </w:r>
      <w:r w:rsidR="00077A33" w:rsidRPr="003315F5">
        <w:rPr>
          <w:rStyle w:val="FontStyle29"/>
          <w:rFonts w:ascii="Garamond" w:hAnsi="Garamond"/>
          <w:sz w:val="24"/>
          <w:szCs w:val="24"/>
        </w:rPr>
        <w:t xml:space="preserve"> </w:t>
      </w:r>
      <w:r w:rsidR="009524AB" w:rsidRPr="003315F5">
        <w:rPr>
          <w:rStyle w:val="FontStyle29"/>
          <w:rFonts w:ascii="Garamond" w:hAnsi="Garamond"/>
          <w:sz w:val="24"/>
          <w:szCs w:val="24"/>
        </w:rPr>
        <w:t>lub Konsorcjant</w:t>
      </w:r>
      <w:r w:rsidR="00077A33" w:rsidRPr="003315F5">
        <w:rPr>
          <w:rStyle w:val="FontStyle29"/>
          <w:rFonts w:ascii="Garamond" w:hAnsi="Garamond"/>
          <w:sz w:val="24"/>
          <w:szCs w:val="24"/>
        </w:rPr>
        <w:t>ów</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9524AB" w:rsidRPr="003315F5">
        <w:rPr>
          <w:rStyle w:val="FontStyle29"/>
          <w:rFonts w:ascii="Garamond" w:hAnsi="Garamond"/>
          <w:sz w:val="24"/>
          <w:szCs w:val="24"/>
        </w:rPr>
        <w:t xml:space="preserve">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na szkodę oraz co do których </w:t>
      </w:r>
      <w:r w:rsidR="009524AB" w:rsidRPr="003315F5">
        <w:rPr>
          <w:rStyle w:val="FontStyle29"/>
          <w:rFonts w:ascii="Garamond" w:hAnsi="Garamond"/>
          <w:sz w:val="24"/>
          <w:szCs w:val="24"/>
        </w:rPr>
        <w:t xml:space="preserve">Lider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lub Konsorcjant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p>
    <w:p w14:paraId="42D2BEC3" w14:textId="5663D84B"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02B97EF8"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5" w:name="_Hlk60732436"/>
      <w:r w:rsidRPr="003315F5">
        <w:rPr>
          <w:rStyle w:val="FontStyle29"/>
          <w:rFonts w:ascii="Garamond" w:hAnsi="Garamond"/>
          <w:sz w:val="24"/>
          <w:szCs w:val="24"/>
        </w:rPr>
        <w:t xml:space="preserve"> </w:t>
      </w:r>
      <w:r w:rsidR="0008508C" w:rsidRPr="003315F5">
        <w:rPr>
          <w:rStyle w:val="FontStyle29"/>
          <w:rFonts w:ascii="Garamond" w:hAnsi="Garamond"/>
          <w:sz w:val="24"/>
          <w:szCs w:val="24"/>
        </w:rPr>
        <w:t xml:space="preserve">Lider Konsorcjum zobowiązuje się poinformować w imieniu Agencji osoby fizyczne reprezentujące Lidera Konsorcjum oraz osoby fizyczne przez niego wskazane jako osoby do kontaktu i inne osoby odpowiedzialne za </w:t>
      </w:r>
      <w:r w:rsidR="00D263A0">
        <w:rPr>
          <w:rStyle w:val="FontStyle29"/>
          <w:rFonts w:ascii="Garamond" w:hAnsi="Garamond"/>
          <w:sz w:val="24"/>
          <w:szCs w:val="24"/>
        </w:rPr>
        <w:t>realizacje</w:t>
      </w:r>
      <w:r w:rsidR="00D263A0"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 6 do Umowy</w:t>
      </w:r>
      <w:bookmarkEnd w:id="35"/>
      <w:r w:rsidR="0008508C" w:rsidRPr="003315F5">
        <w:rPr>
          <w:rStyle w:val="FontStyle29"/>
          <w:rFonts w:ascii="Garamond" w:hAnsi="Garamond"/>
          <w:sz w:val="24"/>
          <w:szCs w:val="24"/>
        </w:rPr>
        <w:t>.</w:t>
      </w:r>
    </w:p>
    <w:p w14:paraId="2E89E22F" w14:textId="4D548CE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 xml:space="preserve">Lider Konsorcjum odpowiada za przetwarzanie danych osobowych uczestników badań klinicznych realizowanych w ramach Projektu zgodnie z przepisami Rozporządzenia Parlamentu </w:t>
      </w:r>
      <w:r w:rsidR="009524AB" w:rsidRPr="00667D56">
        <w:rPr>
          <w:rStyle w:val="FontStyle29"/>
          <w:rFonts w:ascii="Garamond" w:hAnsi="Garamond"/>
          <w:sz w:val="24"/>
          <w:szCs w:val="24"/>
        </w:rPr>
        <w:lastRenderedPageBreak/>
        <w:t>Europejskiego i Rady (UE) 2016/679 z dnia 27 kwietnia 2016 r. w sprawie ochrony osób fizycznych w związku z przetwarzaniem danych osobowych i w sprawie swobodnego przepływu 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52858D0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Lider Konsorcjum zapewni, iż dane osobowe uczestników badań klinicznych realizowanych w</w:t>
      </w:r>
      <w:r w:rsidR="00305FC3">
        <w:rPr>
          <w:rStyle w:val="FontStyle29"/>
          <w:rFonts w:ascii="Garamond" w:hAnsi="Garamond"/>
          <w:sz w:val="24"/>
          <w:szCs w:val="24"/>
        </w:rPr>
        <w:t> </w:t>
      </w:r>
      <w:r w:rsidR="009524AB" w:rsidRPr="00667D56">
        <w:rPr>
          <w:rStyle w:val="FontStyle29"/>
          <w:rFonts w:ascii="Garamond" w:hAnsi="Garamond"/>
          <w:sz w:val="24"/>
          <w:szCs w:val="24"/>
        </w:rPr>
        <w:t xml:space="preserve">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687FAF96" w:rsidR="009524AB" w:rsidRPr="002B0650" w:rsidRDefault="005B66E8" w:rsidP="00667D56">
      <w:pPr>
        <w:pStyle w:val="Akapitzlist"/>
        <w:numPr>
          <w:ilvl w:val="0"/>
          <w:numId w:val="23"/>
        </w:numPr>
        <w:spacing w:before="120" w:after="120" w:line="360" w:lineRule="exact"/>
        <w:ind w:left="215" w:hanging="357"/>
        <w:jc w:val="both"/>
        <w:rPr>
          <w:rStyle w:val="FontStyle29"/>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 xml:space="preserve">Lider Konsorcjum zobowiązany jest zapewnić, aby </w:t>
      </w:r>
      <w:r w:rsidR="0008508C" w:rsidRPr="00667D56">
        <w:rPr>
          <w:rStyle w:val="FontStyle29"/>
          <w:rFonts w:ascii="Garamond" w:hAnsi="Garamond"/>
          <w:sz w:val="24"/>
          <w:szCs w:val="24"/>
        </w:rPr>
        <w:t xml:space="preserve">Konsorcjanci </w:t>
      </w:r>
      <w:r w:rsidR="009524AB" w:rsidRPr="00667D56">
        <w:rPr>
          <w:rStyle w:val="FontStyle29"/>
          <w:rFonts w:ascii="Garamond" w:hAnsi="Garamond"/>
          <w:sz w:val="24"/>
          <w:szCs w:val="24"/>
        </w:rPr>
        <w:t>oraz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osobowych</w:t>
      </w:r>
      <w:r w:rsidR="00D263A0">
        <w:rPr>
          <w:rStyle w:val="FontStyle29"/>
          <w:rFonts w:ascii="Garamond" w:hAnsi="Garamond"/>
          <w:sz w:val="24"/>
          <w:szCs w:val="24"/>
        </w:rPr>
        <w:t xml:space="preserve"> </w:t>
      </w:r>
      <w:r w:rsidR="00D263A0" w:rsidRPr="00C23B78">
        <w:rPr>
          <w:rStyle w:val="FontStyle29"/>
          <w:rFonts w:ascii="Garamond" w:hAnsi="Garamond"/>
          <w:sz w:val="24"/>
          <w:szCs w:val="24"/>
        </w:rPr>
        <w:t>zgodnie z zasadami określonymi</w:t>
      </w:r>
      <w:r w:rsidR="00D263A0" w:rsidRPr="002B0650">
        <w:rPr>
          <w:rFonts w:ascii="Times New Roman" w:hAnsi="Times New Roman"/>
          <w:sz w:val="24"/>
          <w:szCs w:val="24"/>
        </w:rPr>
        <w:t xml:space="preserve"> </w:t>
      </w:r>
      <w:r w:rsidR="00D263A0" w:rsidRPr="00C23B78">
        <w:rPr>
          <w:rStyle w:val="FontStyle29"/>
          <w:rFonts w:ascii="Garamond" w:hAnsi="Garamond"/>
          <w:sz w:val="24"/>
          <w:szCs w:val="24"/>
        </w:rPr>
        <w:t>w art. 24 i</w:t>
      </w:r>
      <w:r w:rsidR="00305FC3">
        <w:rPr>
          <w:rStyle w:val="FontStyle29"/>
          <w:rFonts w:ascii="Garamond" w:hAnsi="Garamond"/>
          <w:sz w:val="24"/>
          <w:szCs w:val="24"/>
        </w:rPr>
        <w:t> </w:t>
      </w:r>
      <w:r w:rsidR="00D263A0" w:rsidRPr="00C23B78">
        <w:rPr>
          <w:rStyle w:val="FontStyle29"/>
          <w:rFonts w:ascii="Garamond" w:hAnsi="Garamond"/>
          <w:sz w:val="24"/>
          <w:szCs w:val="24"/>
        </w:rPr>
        <w:t>32 RODO</w:t>
      </w:r>
      <w:r w:rsidR="009524AB" w:rsidRPr="00C23B78">
        <w:rPr>
          <w:rStyle w:val="FontStyle29"/>
          <w:rFonts w:ascii="Garamond" w:hAnsi="Garamond"/>
          <w:sz w:val="24"/>
          <w:szCs w:val="24"/>
        </w:rPr>
        <w:t>.</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54FB28B5"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0D1CFC" w:rsidRPr="003315F5">
        <w:rPr>
          <w:rFonts w:ascii="Garamond" w:hAnsi="Garamond" w:cstheme="minorHAnsi"/>
          <w:sz w:val="24"/>
          <w:szCs w:val="24"/>
        </w:rPr>
        <w:t xml:space="preserve">Lidera </w:t>
      </w:r>
      <w:r w:rsidR="0008508C" w:rsidRPr="003315F5">
        <w:rPr>
          <w:rFonts w:ascii="Garamond" w:hAnsi="Garamond" w:cstheme="minorHAnsi"/>
          <w:sz w:val="24"/>
          <w:szCs w:val="24"/>
        </w:rPr>
        <w:t xml:space="preserve">Konsorcjum </w:t>
      </w:r>
      <w:r w:rsidR="000D1CFC" w:rsidRPr="003315F5">
        <w:rPr>
          <w:rFonts w:ascii="Garamond" w:hAnsi="Garamond" w:cstheme="minorHAnsi"/>
          <w:sz w:val="24"/>
          <w:szCs w:val="24"/>
        </w:rPr>
        <w:t xml:space="preserve">i </w:t>
      </w:r>
      <w:r w:rsidR="0008508C" w:rsidRPr="003315F5">
        <w:rPr>
          <w:rFonts w:ascii="Garamond" w:hAnsi="Garamond" w:cstheme="minorHAnsi"/>
          <w:sz w:val="24"/>
          <w:szCs w:val="24"/>
        </w:rPr>
        <w:t xml:space="preserve">Konsorcjantów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65297F2B"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Ze względu na obowiązek ewaluacji określony w art. 23 Ustawy, Agencja lub upoważniony podmiot będzie zwracać się do Lidera Konsorcjum i Konsorcjantów o współpracę w procesie ewaluacji, w szczególności o udział w ankietach, wywiadach oraz udostępnianie informacji lub też podjęcie określonych działań we współpracy z Agencją na potrzeby ewaluacji. Konsorcjum nie może odmówić udostępnienia informacji niezbędnych do realizacji tego obowiązku.</w:t>
      </w:r>
    </w:p>
    <w:p w14:paraId="7D1FDF3C" w14:textId="040091C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Liderowi Konsorcjum, jak również żadnemu z Konsorcjantów nie przysługują żadne roszczenia w związku z 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47F22FAB" w:rsidR="007F5D28"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Lider </w:t>
      </w:r>
      <w:r w:rsidR="00352647" w:rsidRPr="003315F5">
        <w:rPr>
          <w:rFonts w:ascii="Garamond" w:hAnsi="Garamond"/>
          <w:sz w:val="24"/>
          <w:szCs w:val="24"/>
        </w:rPr>
        <w:t>K</w:t>
      </w:r>
      <w:r w:rsidRPr="003315F5">
        <w:rPr>
          <w:rFonts w:ascii="Garamond" w:hAnsi="Garamond"/>
          <w:sz w:val="24"/>
          <w:szCs w:val="24"/>
        </w:rPr>
        <w:t>onsorcjum i Konsorcjan</w:t>
      </w:r>
      <w:r w:rsidR="00BB5EB9" w:rsidRPr="003315F5">
        <w:rPr>
          <w:rFonts w:ascii="Garamond" w:hAnsi="Garamond"/>
          <w:sz w:val="24"/>
          <w:szCs w:val="24"/>
        </w:rPr>
        <w:t>ci</w:t>
      </w:r>
      <w:r w:rsidR="00E04DBF" w:rsidRPr="003315F5">
        <w:rPr>
          <w:rFonts w:ascii="Garamond" w:hAnsi="Garamond"/>
          <w:sz w:val="24"/>
          <w:szCs w:val="24"/>
        </w:rPr>
        <w:t xml:space="preserve"> zobowiązuj</w:t>
      </w:r>
      <w:r w:rsidRPr="003315F5">
        <w:rPr>
          <w:rFonts w:ascii="Garamond" w:hAnsi="Garamond"/>
          <w:sz w:val="24"/>
          <w:szCs w:val="24"/>
        </w:rPr>
        <w:t>ą</w:t>
      </w:r>
      <w:r w:rsidR="00E04DBF" w:rsidRPr="003315F5">
        <w:rPr>
          <w:rFonts w:ascii="Garamond" w:hAnsi="Garamond"/>
          <w:sz w:val="24"/>
          <w:szCs w:val="24"/>
        </w:rPr>
        <w:t xml:space="preserve"> się poddać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realizacji Projektu oraz przez okres </w:t>
      </w:r>
      <w:r w:rsidR="002C139B" w:rsidRPr="003315F5">
        <w:rPr>
          <w:rFonts w:ascii="Garamond" w:hAnsi="Garamond"/>
          <w:sz w:val="24"/>
          <w:szCs w:val="24"/>
        </w:rPr>
        <w:t>10</w:t>
      </w:r>
      <w:r w:rsidR="00E04DBF" w:rsidRPr="003315F5">
        <w:rPr>
          <w:rFonts w:ascii="Garamond" w:hAnsi="Garamond"/>
          <w:sz w:val="24"/>
          <w:szCs w:val="24"/>
        </w:rPr>
        <w:t xml:space="preserve"> lat </w:t>
      </w:r>
      <w:r w:rsidR="002C139B" w:rsidRPr="003315F5">
        <w:rPr>
          <w:rFonts w:ascii="Garamond" w:hAnsi="Garamond"/>
          <w:sz w:val="24"/>
          <w:szCs w:val="24"/>
        </w:rPr>
        <w:t>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311B914F" w:rsidR="00E04DBF" w:rsidRPr="003315F5" w:rsidRDefault="00E04DBF"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Kontrole mają charakter planowy albo doraźny.</w:t>
      </w:r>
    </w:p>
    <w:p w14:paraId="56D75F44" w14:textId="09A2438B"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7F5D28" w:rsidRPr="003315F5">
        <w:rPr>
          <w:rStyle w:val="FontStyle29"/>
          <w:rFonts w:ascii="Garamond" w:hAnsi="Garamond"/>
          <w:sz w:val="24"/>
          <w:szCs w:val="24"/>
        </w:rPr>
        <w:t xml:space="preserve">Konsorcjum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 xml:space="preserve">wniosek </w:t>
      </w:r>
      <w:r w:rsidR="00D37A8C" w:rsidRPr="003315F5">
        <w:rPr>
          <w:rStyle w:val="FontStyle29"/>
          <w:rFonts w:ascii="Garamond" w:hAnsi="Garamond"/>
          <w:sz w:val="24"/>
          <w:szCs w:val="24"/>
        </w:rPr>
        <w:t xml:space="preserve">Lidera </w:t>
      </w:r>
      <w:r w:rsidR="007F5D28" w:rsidRPr="003315F5">
        <w:rPr>
          <w:rStyle w:val="FontStyle29"/>
          <w:rFonts w:ascii="Garamond" w:hAnsi="Garamond"/>
          <w:sz w:val="24"/>
          <w:szCs w:val="24"/>
        </w:rPr>
        <w:t>Konsorcjum</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3105D5AF"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36" w:name="_Hlk60732597"/>
      <w:r w:rsidR="007F5D28" w:rsidRPr="003315F5">
        <w:rPr>
          <w:rStyle w:val="FontStyle29"/>
          <w:rFonts w:ascii="Garamond" w:hAnsi="Garamond"/>
          <w:sz w:val="24"/>
          <w:szCs w:val="24"/>
        </w:rPr>
        <w:t xml:space="preserve">albo nadużyć </w:t>
      </w:r>
      <w:bookmarkEnd w:id="36"/>
      <w:r w:rsidRPr="003315F5">
        <w:rPr>
          <w:rStyle w:val="FontStyle29"/>
          <w:rFonts w:ascii="Garamond" w:hAnsi="Garamond"/>
          <w:sz w:val="24"/>
          <w:szCs w:val="24"/>
        </w:rPr>
        <w:t xml:space="preserve">w realizacji Projektu </w:t>
      </w:r>
      <w:bookmarkStart w:id="37"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37"/>
      <w:r w:rsidR="007F5D28" w:rsidRPr="003315F5">
        <w:rPr>
          <w:rStyle w:val="FontStyle29"/>
          <w:rFonts w:ascii="Garamond" w:hAnsi="Garamond"/>
          <w:sz w:val="24"/>
          <w:szCs w:val="24"/>
        </w:rPr>
        <w:t>.</w:t>
      </w:r>
    </w:p>
    <w:p w14:paraId="6FABD9FE" w14:textId="47E3582A"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0D1CFC" w:rsidRPr="003315F5">
        <w:rPr>
          <w:rStyle w:val="FontStyle29"/>
          <w:rFonts w:ascii="Garamond" w:hAnsi="Garamond"/>
          <w:sz w:val="24"/>
          <w:szCs w:val="24"/>
        </w:rPr>
        <w:t xml:space="preserve">Lider </w:t>
      </w:r>
      <w:r w:rsidR="00465145" w:rsidRPr="003315F5">
        <w:rPr>
          <w:rStyle w:val="FontStyle29"/>
          <w:rFonts w:ascii="Garamond" w:hAnsi="Garamond"/>
          <w:sz w:val="24"/>
          <w:szCs w:val="24"/>
        </w:rPr>
        <w:t xml:space="preserve">Konsorcjum </w:t>
      </w:r>
      <w:r w:rsidR="000D1CFC" w:rsidRPr="003315F5">
        <w:rPr>
          <w:rStyle w:val="FontStyle29"/>
          <w:rFonts w:ascii="Garamond" w:hAnsi="Garamond"/>
          <w:sz w:val="24"/>
          <w:szCs w:val="24"/>
        </w:rPr>
        <w:t xml:space="preserve">i </w:t>
      </w:r>
      <w:r w:rsidR="00465145" w:rsidRPr="003315F5">
        <w:rPr>
          <w:rStyle w:val="FontStyle29"/>
          <w:rFonts w:ascii="Garamond" w:hAnsi="Garamond"/>
          <w:sz w:val="24"/>
          <w:szCs w:val="24"/>
        </w:rPr>
        <w:t>Konsorcjanci są</w:t>
      </w:r>
      <w:r w:rsidRPr="003315F5">
        <w:rPr>
          <w:rStyle w:val="FontStyle29"/>
          <w:rFonts w:ascii="Garamond" w:hAnsi="Garamond"/>
          <w:sz w:val="24"/>
          <w:szCs w:val="24"/>
        </w:rPr>
        <w:t xml:space="preserve"> obowiązan</w:t>
      </w:r>
      <w:r w:rsidR="00465145" w:rsidRPr="003315F5">
        <w:rPr>
          <w:rStyle w:val="FontStyle29"/>
          <w:rFonts w:ascii="Garamond" w:hAnsi="Garamond"/>
          <w:sz w:val="24"/>
          <w:szCs w:val="24"/>
        </w:rPr>
        <w:t>i na swój koszt</w:t>
      </w:r>
      <w:r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607AA5C9"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38"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38"/>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3634F9FD" w:rsidR="00E04DBF" w:rsidRPr="003315F5" w:rsidRDefault="00E04DBF" w:rsidP="003315F5">
      <w:pPr>
        <w:numPr>
          <w:ilvl w:val="0"/>
          <w:numId w:val="48"/>
        </w:numPr>
        <w:spacing w:before="120" w:after="120" w:line="360" w:lineRule="exact"/>
        <w:contextualSpacing/>
        <w:jc w:val="both"/>
        <w:rPr>
          <w:rFonts w:ascii="Garamond" w:hAnsi="Garamond" w:cstheme="minorHAnsi"/>
          <w:sz w:val="24"/>
          <w:szCs w:val="24"/>
        </w:rPr>
      </w:pPr>
      <w:r w:rsidRPr="003315F5">
        <w:rPr>
          <w:rFonts w:ascii="Garamond" w:hAnsi="Garamond" w:cstheme="minorHAnsi"/>
          <w:sz w:val="24"/>
          <w:szCs w:val="24"/>
        </w:rPr>
        <w:lastRenderedPageBreak/>
        <w:t>przekazać kontrolującym, na ich żądanie, wyciągi, zestawienia, wydruki, jak również kopie dokumentów związanych z realizacją Projektu, a także zapewnić obecność osoby, która w</w:t>
      </w:r>
      <w:r w:rsidR="00305FC3">
        <w:rPr>
          <w:rFonts w:ascii="Garamond" w:hAnsi="Garamond" w:cstheme="minorHAnsi"/>
          <w:sz w:val="24"/>
          <w:szCs w:val="24"/>
        </w:rPr>
        <w:t> </w:t>
      </w:r>
      <w:r w:rsidRPr="003315F5">
        <w:rPr>
          <w:rFonts w:ascii="Garamond" w:hAnsi="Garamond" w:cstheme="minorHAnsi"/>
          <w:sz w:val="24"/>
          <w:szCs w:val="24"/>
        </w:rPr>
        <w:t xml:space="preserve">trakcie kontroli będzie uprawniona, w imieniu </w:t>
      </w:r>
      <w:r w:rsidR="00727B3A" w:rsidRPr="003315F5">
        <w:rPr>
          <w:rFonts w:ascii="Garamond" w:hAnsi="Garamond" w:cstheme="minorHAnsi"/>
          <w:sz w:val="24"/>
          <w:szCs w:val="24"/>
        </w:rPr>
        <w:t>Konsorcjum</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77BA28EF" w:rsidR="00465145" w:rsidRPr="003315F5" w:rsidRDefault="00465145" w:rsidP="00667D56">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3BC14552"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305FC3">
        <w:rPr>
          <w:rStyle w:val="FontStyle29"/>
          <w:rFonts w:ascii="Garamond" w:hAnsi="Garamond"/>
          <w:sz w:val="24"/>
          <w:szCs w:val="24"/>
        </w:rPr>
        <w:t> </w:t>
      </w:r>
      <w:r w:rsidRPr="003315F5">
        <w:rPr>
          <w:rStyle w:val="FontStyle29"/>
          <w:rFonts w:ascii="Garamond" w:hAnsi="Garamond"/>
          <w:sz w:val="24"/>
          <w:szCs w:val="24"/>
        </w:rPr>
        <w:t xml:space="preserve">w zakresie zgodnym z przedmiotem kontroli. Dane w postaci elektronicznej muszą być zabezpieczone przed nieuprawnionym wglądem przez osoby trzecie. </w:t>
      </w:r>
      <w:bookmarkStart w:id="39" w:name="_Hlk60733039"/>
      <w:r w:rsidR="00D60E95" w:rsidRPr="003315F5">
        <w:rPr>
          <w:rStyle w:val="FontStyle29"/>
          <w:rFonts w:ascii="Garamond" w:hAnsi="Garamond"/>
          <w:sz w:val="24"/>
          <w:szCs w:val="24"/>
        </w:rPr>
        <w:t>Jeżeli okaże się to konieczne dla zabezpieczenia prawidłowego biegu czynności kontrolnych Lider Konsorcjum i K</w:t>
      </w:r>
      <w:r w:rsidR="003B546A" w:rsidRPr="003315F5">
        <w:rPr>
          <w:rStyle w:val="FontStyle29"/>
          <w:rFonts w:ascii="Garamond" w:hAnsi="Garamond"/>
          <w:sz w:val="24"/>
          <w:szCs w:val="24"/>
        </w:rPr>
        <w:t xml:space="preserve">onsorcjanci </w:t>
      </w:r>
      <w:r w:rsidR="00D60E95" w:rsidRPr="003315F5">
        <w:rPr>
          <w:rStyle w:val="FontStyle29"/>
          <w:rFonts w:ascii="Garamond" w:hAnsi="Garamond"/>
          <w:sz w:val="24"/>
          <w:szCs w:val="24"/>
        </w:rPr>
        <w:t>zobowiązan</w:t>
      </w:r>
      <w:r w:rsidR="003B546A" w:rsidRPr="003315F5">
        <w:rPr>
          <w:rStyle w:val="FontStyle29"/>
          <w:rFonts w:ascii="Garamond" w:hAnsi="Garamond"/>
          <w:sz w:val="24"/>
          <w:szCs w:val="24"/>
        </w:rPr>
        <w:t>i</w:t>
      </w:r>
      <w:r w:rsidR="00D60E95" w:rsidRPr="003315F5">
        <w:rPr>
          <w:rStyle w:val="FontStyle29"/>
          <w:rFonts w:ascii="Garamond" w:hAnsi="Garamond"/>
          <w:sz w:val="24"/>
          <w:szCs w:val="24"/>
        </w:rPr>
        <w:t xml:space="preserve"> </w:t>
      </w:r>
      <w:r w:rsidR="003B546A" w:rsidRPr="003315F5">
        <w:rPr>
          <w:rStyle w:val="FontStyle29"/>
          <w:rFonts w:ascii="Garamond" w:hAnsi="Garamond"/>
          <w:sz w:val="24"/>
          <w:szCs w:val="24"/>
        </w:rPr>
        <w:t>są</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39"/>
    </w:p>
    <w:p w14:paraId="03F3DF05" w14:textId="4F6A3984"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382FAE8D"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0D1CFC" w:rsidRPr="003315F5">
        <w:rPr>
          <w:rStyle w:val="FontStyle29"/>
          <w:rFonts w:ascii="Garamond" w:hAnsi="Garamond"/>
          <w:sz w:val="24"/>
          <w:szCs w:val="24"/>
        </w:rPr>
        <w:t xml:space="preserve">Liderowi </w:t>
      </w:r>
      <w:r w:rsidR="00465145" w:rsidRPr="003315F5">
        <w:rPr>
          <w:rStyle w:val="FontStyle29"/>
          <w:rFonts w:ascii="Garamond" w:hAnsi="Garamond"/>
          <w:sz w:val="24"/>
          <w:szCs w:val="24"/>
        </w:rPr>
        <w:t>Konsorcjum</w:t>
      </w:r>
      <w:r w:rsidRPr="003315F5">
        <w:rPr>
          <w:rStyle w:val="FontStyle29"/>
          <w:rFonts w:ascii="Garamond" w:hAnsi="Garamond"/>
          <w:sz w:val="24"/>
          <w:szCs w:val="24"/>
        </w:rPr>
        <w:t>.</w:t>
      </w:r>
    </w:p>
    <w:p w14:paraId="270EE8A5" w14:textId="2435E87F"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Pr="003315F5">
        <w:rPr>
          <w:rStyle w:val="FontStyle29"/>
          <w:rFonts w:ascii="Garamond" w:hAnsi="Garamond"/>
          <w:sz w:val="24"/>
          <w:szCs w:val="24"/>
        </w:rPr>
        <w:t>onsorcjum</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40" w:name="_Hlk60733063"/>
      <w:r w:rsidR="003B546A" w:rsidRPr="003315F5">
        <w:rPr>
          <w:rStyle w:val="FontStyle29"/>
          <w:rFonts w:ascii="Garamond" w:hAnsi="Garamond"/>
          <w:sz w:val="24"/>
          <w:szCs w:val="24"/>
        </w:rPr>
        <w:t>Może też dołączyć do zastrzeżeń dodatkowe informacje i dowody związane z realizacją Projektu</w:t>
      </w:r>
      <w:bookmarkEnd w:id="40"/>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41" w:name="_Hlk60733091"/>
      <w:r w:rsidR="003B546A" w:rsidRPr="003315F5">
        <w:rPr>
          <w:rStyle w:val="FontStyle29"/>
          <w:rFonts w:ascii="Garamond" w:hAnsi="Garamond"/>
          <w:sz w:val="24"/>
          <w:szCs w:val="24"/>
        </w:rPr>
        <w:t>Złożenie zastrzeżeń lub odmowa podpisania protokołu nie wstrzymuje obowiązku realizacji zaleceń</w:t>
      </w:r>
      <w:bookmarkEnd w:id="41"/>
      <w:r w:rsidR="00E04DBF" w:rsidRPr="003315F5">
        <w:rPr>
          <w:rStyle w:val="FontStyle29"/>
          <w:rFonts w:ascii="Garamond" w:hAnsi="Garamond"/>
          <w:sz w:val="24"/>
          <w:szCs w:val="24"/>
        </w:rPr>
        <w:t>.</w:t>
      </w:r>
    </w:p>
    <w:p w14:paraId="01FFC874" w14:textId="008D353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0D1CFC"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201A331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42" w:name="_Hlk60733150"/>
      <w:r w:rsidR="003B546A" w:rsidRPr="003315F5">
        <w:rPr>
          <w:rFonts w:ascii="Garamond" w:hAnsi="Garamond"/>
          <w:sz w:val="24"/>
          <w:szCs w:val="24"/>
        </w:rPr>
        <w:t>Agencja może nie wyrazić zgody na wydłużenie terminu bez podania przyczyny.</w:t>
      </w:r>
      <w:bookmarkEnd w:id="42"/>
    </w:p>
    <w:p w14:paraId="2D389C60" w14:textId="443FD520"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bookmarkStart w:id="43" w:name="_Hlk60733204"/>
      <w:r w:rsidRPr="003315F5">
        <w:rPr>
          <w:rFonts w:ascii="Garamond" w:hAnsi="Garamond"/>
          <w:sz w:val="24"/>
          <w:szCs w:val="24"/>
        </w:rPr>
        <w:t xml:space="preserve">Na podstawie protokołów, zgromadzonych dowodów oraz po rozpatrzeniu ewentualnych </w:t>
      </w:r>
      <w:r w:rsidRPr="003315F5">
        <w:rPr>
          <w:rStyle w:val="FontStyle29"/>
          <w:rFonts w:ascii="Garamond" w:hAnsi="Garamond"/>
          <w:sz w:val="24"/>
          <w:szCs w:val="24"/>
        </w:rPr>
        <w:t>zastrzeżeń</w:t>
      </w:r>
      <w:r w:rsidRPr="003315F5">
        <w:rPr>
          <w:rFonts w:ascii="Garamond" w:hAnsi="Garamond"/>
          <w:sz w:val="24"/>
          <w:szCs w:val="24"/>
        </w:rPr>
        <w:t xml:space="preserve"> Lidera Konsorcjum, Agencja sporządza wnioski z kontroli zawierające ewentualne zalecenia pokontrolne, które Lider Konsorcjum jest zobowiązany wykonać we wskazanym we wnioskach terminie.</w:t>
      </w:r>
    </w:p>
    <w:p w14:paraId="2DB89EB9" w14:textId="5FE00B69"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Lider Konsorcjum w wyznaczonym terminie informuje Agencję o sposobie wykonania zaleceń pokontrolnych lub rekomendacji.</w:t>
      </w:r>
    </w:p>
    <w:bookmarkEnd w:id="43"/>
    <w:p w14:paraId="0C3C0D1F" w14:textId="312297D5"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 xml:space="preserve">stwierdzonych nieprawidłowości. W przypadku stwierdzenia wydatków niekwalifikowalnych, </w:t>
      </w:r>
      <w:r w:rsidR="00D37A8C" w:rsidRPr="003315F5">
        <w:rPr>
          <w:rStyle w:val="FontStyle29"/>
          <w:rFonts w:ascii="Garamond" w:hAnsi="Garamond"/>
          <w:sz w:val="24"/>
          <w:szCs w:val="24"/>
        </w:rPr>
        <w:t xml:space="preserve">Lider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jest zobowiązany do zwrotu środków na pisemne wezwanie Agencji.</w:t>
      </w:r>
    </w:p>
    <w:p w14:paraId="76D00931" w14:textId="02497DDE" w:rsidR="00E04DBF"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Lider </w:t>
      </w:r>
      <w:r w:rsidR="003B546A" w:rsidRPr="003315F5">
        <w:rPr>
          <w:rFonts w:ascii="Garamond" w:hAnsi="Garamond"/>
          <w:sz w:val="24"/>
          <w:szCs w:val="24"/>
        </w:rPr>
        <w:t xml:space="preserve">Konsorcjum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195B5E">
        <w:rPr>
          <w:rFonts w:ascii="Garamond" w:hAnsi="Garamond"/>
          <w:sz w:val="24"/>
          <w:szCs w:val="24"/>
        </w:rPr>
        <w:t xml:space="preserve">10 </w:t>
      </w:r>
      <w:r w:rsidR="00A7706D">
        <w:rPr>
          <w:rFonts w:ascii="Garamond" w:hAnsi="Garamond"/>
          <w:sz w:val="24"/>
          <w:szCs w:val="24"/>
        </w:rPr>
        <w:t>lat</w:t>
      </w:r>
      <w:r w:rsidR="002C139B" w:rsidRPr="003315F5">
        <w:rPr>
          <w:rFonts w:ascii="Garamond" w:hAnsi="Garamond"/>
          <w:sz w:val="24"/>
          <w:szCs w:val="24"/>
        </w:rPr>
        <w:t xml:space="preserve"> 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E04DBF" w:rsidRPr="003315F5">
        <w:rPr>
          <w:rFonts w:ascii="Garamond" w:hAnsi="Garamond"/>
          <w:sz w:val="24"/>
          <w:szCs w:val="24"/>
        </w:rPr>
        <w:t xml:space="preserve">. </w:t>
      </w:r>
    </w:p>
    <w:p w14:paraId="6A1F5FE5" w14:textId="1F14E8D8" w:rsidR="00205610" w:rsidRPr="003315F5" w:rsidRDefault="00E04DBF" w:rsidP="00667D56">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Pr="003315F5">
        <w:rPr>
          <w:rFonts w:ascii="Garamond" w:hAnsi="Garamond"/>
          <w:sz w:val="24"/>
          <w:szCs w:val="24"/>
        </w:rPr>
        <w:t>, może zostać wydłużony na</w:t>
      </w:r>
      <w:r w:rsidR="00405F4B">
        <w:rPr>
          <w:rFonts w:ascii="Garamond" w:hAnsi="Garamond"/>
          <w:sz w:val="24"/>
          <w:szCs w:val="24"/>
        </w:rPr>
        <w:t> </w:t>
      </w:r>
      <w:r w:rsidRPr="003315F5">
        <w:rPr>
          <w:rFonts w:ascii="Garamond" w:hAnsi="Garamond"/>
          <w:sz w:val="24"/>
          <w:szCs w:val="24"/>
        </w:rPr>
        <w:t xml:space="preserve">podstawie pisemnego wniosku Agencji przekazanego do </w:t>
      </w:r>
      <w:r w:rsidR="000D1CFC" w:rsidRPr="003315F5">
        <w:rPr>
          <w:rFonts w:ascii="Garamond" w:hAnsi="Garamond"/>
          <w:sz w:val="24"/>
          <w:szCs w:val="24"/>
        </w:rPr>
        <w:t xml:space="preserve">Lidera </w:t>
      </w:r>
      <w:r w:rsidR="00BC45E1">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Fonts w:ascii="Garamond" w:hAnsi="Garamond"/>
          <w:sz w:val="24"/>
          <w:szCs w:val="24"/>
        </w:rPr>
        <w:t xml:space="preserve"> na 30 dni przed upływem ostatniego dnia okresu o którym mowa w ust. </w:t>
      </w:r>
      <w:r w:rsidR="003B546A" w:rsidRPr="003315F5">
        <w:rPr>
          <w:rFonts w:ascii="Garamond" w:hAnsi="Garamond"/>
          <w:sz w:val="24"/>
          <w:szCs w:val="24"/>
        </w:rPr>
        <w:t>16</w:t>
      </w:r>
      <w:r w:rsidRPr="003315F5">
        <w:rPr>
          <w:rFonts w:ascii="Garamond" w:hAnsi="Garamond"/>
          <w:sz w:val="24"/>
          <w:szCs w:val="24"/>
        </w:rPr>
        <w:t>.</w:t>
      </w:r>
      <w:bookmarkEnd w:id="28"/>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2B2A1217"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AC336E">
        <w:rPr>
          <w:rFonts w:ascii="Garamond" w:hAnsi="Garamond"/>
          <w:sz w:val="24"/>
          <w:szCs w:val="24"/>
        </w:rPr>
        <w:t>9</w:t>
      </w:r>
      <w:r w:rsidRPr="003315F5">
        <w:rPr>
          <w:rFonts w:ascii="Garamond" w:hAnsi="Garamond"/>
          <w:sz w:val="24"/>
          <w:szCs w:val="24"/>
        </w:rPr>
        <w:t>, § 17 ust. 7 oraz postanowień niniejszego paragrafu.</w:t>
      </w:r>
    </w:p>
    <w:p w14:paraId="568CBF47" w14:textId="060880F0"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4" w:name="_Hlk60733366"/>
      <w:r w:rsidRPr="003315F5">
        <w:rPr>
          <w:rFonts w:ascii="Garamond" w:hAnsi="Garamond"/>
          <w:sz w:val="24"/>
          <w:szCs w:val="24"/>
        </w:rPr>
        <w:t>Zmiana:</w:t>
      </w:r>
    </w:p>
    <w:p w14:paraId="7092F11E" w14:textId="00355D3F"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6B74F9">
        <w:rPr>
          <w:rFonts w:ascii="Garamond" w:hAnsi="Garamond" w:cstheme="minorHAnsi"/>
          <w:sz w:val="24"/>
          <w:szCs w:val="24"/>
        </w:rPr>
        <w:t>zadaniami</w:t>
      </w:r>
      <w:r w:rsidRPr="003315F5">
        <w:rPr>
          <w:rFonts w:ascii="Garamond" w:hAnsi="Garamond" w:cstheme="minorHAnsi"/>
          <w:sz w:val="24"/>
          <w:szCs w:val="24"/>
        </w:rPr>
        <w:t xml:space="preserve"> do 10% kwoty w ramach </w:t>
      </w:r>
      <w:r w:rsidR="006B74F9">
        <w:rPr>
          <w:rFonts w:ascii="Garamond" w:hAnsi="Garamond" w:cstheme="minorHAnsi"/>
          <w:sz w:val="24"/>
          <w:szCs w:val="24"/>
        </w:rPr>
        <w:t>zadania</w:t>
      </w:r>
      <w:r w:rsidRPr="003315F5">
        <w:rPr>
          <w:rFonts w:ascii="Garamond" w:hAnsi="Garamond" w:cstheme="minorHAnsi"/>
          <w:sz w:val="24"/>
          <w:szCs w:val="24"/>
        </w:rPr>
        <w:t>, do które</w:t>
      </w:r>
      <w:r w:rsidR="006B74F9">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D42F52">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 </w:t>
      </w:r>
      <w:r w:rsidR="006B74F9">
        <w:rPr>
          <w:rFonts w:ascii="Garamond" w:hAnsi="Garamond" w:cstheme="minorHAnsi"/>
          <w:sz w:val="24"/>
          <w:szCs w:val="24"/>
        </w:rPr>
        <w:t xml:space="preserve">intensywność pomocy publicznej oraz </w:t>
      </w:r>
      <w:r w:rsidRPr="003315F5">
        <w:rPr>
          <w:rFonts w:ascii="Garamond" w:hAnsi="Garamond" w:cstheme="minorHAnsi"/>
          <w:sz w:val="24"/>
          <w:szCs w:val="24"/>
        </w:rPr>
        <w:t>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0ACFD25F"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305FC3"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4AE28E46" w14:textId="61C62D3F"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Umowy konsorcjum, w tym w szczególności zmiana w składzie Konsorcjum</w:t>
      </w:r>
      <w:r w:rsidR="006E6BF6" w:rsidRPr="00AC336E">
        <w:rPr>
          <w:rFonts w:ascii="Garamond" w:hAnsi="Garamond" w:cstheme="minorHAnsi"/>
          <w:sz w:val="24"/>
          <w:szCs w:val="24"/>
          <w:vertAlign w:val="superscript"/>
        </w:rPr>
        <w:footnoteReference w:id="21"/>
      </w:r>
      <w:r w:rsidR="00373AE0" w:rsidRPr="00C23B78">
        <w:rPr>
          <w:rFonts w:ascii="Garamond" w:hAnsi="Garamond" w:cstheme="minorHAnsi"/>
          <w:sz w:val="24"/>
          <w:szCs w:val="24"/>
        </w:rPr>
        <w:t>,</w:t>
      </w:r>
    </w:p>
    <w:p w14:paraId="7078F8E1" w14:textId="581052E8"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lastRenderedPageBreak/>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0AC2C692"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305FC3" w:rsidRPr="003315F5">
        <w:rPr>
          <w:rFonts w:ascii="Garamond" w:hAnsi="Garamond"/>
          <w:sz w:val="24"/>
          <w:szCs w:val="24"/>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osoby Głównego badacza</w:t>
      </w:r>
      <w:r w:rsidR="00373AE0" w:rsidRPr="003315F5">
        <w:rPr>
          <w:rFonts w:ascii="Garamond" w:hAnsi="Garamond" w:cstheme="minorHAnsi"/>
          <w:sz w:val="24"/>
          <w:szCs w:val="24"/>
        </w:rPr>
        <w:t>,</w:t>
      </w:r>
    </w:p>
    <w:p w14:paraId="100FE62E" w14:textId="0F471E01"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305FC3">
        <w:rPr>
          <w:rFonts w:ascii="Garamond" w:hAnsi="Garamond" w:cstheme="minorHAnsi"/>
          <w:sz w:val="24"/>
          <w:szCs w:val="24"/>
        </w:rPr>
        <w:t>,</w:t>
      </w:r>
    </w:p>
    <w:p w14:paraId="4413A346" w14:textId="7AA84616" w:rsidR="00EE76E3" w:rsidRPr="003315F5" w:rsidRDefault="00EE76E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r w:rsidR="00305FC3">
        <w:rPr>
          <w:rFonts w:ascii="Garamond" w:hAnsi="Garamond" w:cstheme="minorHAnsi"/>
          <w:sz w:val="24"/>
          <w:szCs w:val="24"/>
        </w:rPr>
        <w:t>,</w:t>
      </w:r>
    </w:p>
    <w:p w14:paraId="4CFE3552" w14:textId="02624571" w:rsidR="00314173" w:rsidRPr="0084541C" w:rsidRDefault="00BF7F64" w:rsidP="00256D2C">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 xml:space="preserve">– </w:t>
      </w:r>
      <w:r w:rsidR="00314173" w:rsidRPr="0084541C">
        <w:rPr>
          <w:rFonts w:ascii="Garamond" w:hAnsi="Garamond" w:cstheme="minorHAnsi"/>
          <w:sz w:val="24"/>
          <w:szCs w:val="24"/>
        </w:rPr>
        <w:t xml:space="preserve"> nie wymaga zmiany Umowy w formie aneksu, lecz wymaga zgody Agencji. </w:t>
      </w:r>
    </w:p>
    <w:p w14:paraId="4F5076FC" w14:textId="6D488C1A"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konieczności wprowadzenia zmian w Projekcie, które wymagają formy aneksu lub zgody Agencji, Lider Konsorcjum zobowiązany jest do przedłożenia Agencji wniosku o</w:t>
      </w:r>
      <w:r w:rsidR="00305FC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1333C313"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5" w:name="_Hlk61517531"/>
      <w:r w:rsidRPr="003315F5">
        <w:rPr>
          <w:rFonts w:ascii="Garamond" w:hAnsi="Garamond"/>
          <w:sz w:val="24"/>
          <w:szCs w:val="24"/>
        </w:rPr>
        <w:t>Agencja może żądać od Lidera Konsorcjum dodatkowych wyjaśnień i uzupełnień do wniosku o</w:t>
      </w:r>
      <w:r w:rsidR="002146F1">
        <w:rPr>
          <w:rFonts w:ascii="Garamond" w:hAnsi="Garamond"/>
          <w:sz w:val="24"/>
          <w:szCs w:val="24"/>
        </w:rPr>
        <w:t> </w:t>
      </w:r>
      <w:r w:rsidRPr="003315F5">
        <w:rPr>
          <w:rFonts w:ascii="Garamond" w:hAnsi="Garamond"/>
          <w:sz w:val="24"/>
          <w:szCs w:val="24"/>
        </w:rPr>
        <w:t>zmianę w realizacji Projektu. Lider Konsorcjum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46" w:name="_Hlk61517563"/>
      <w:bookmarkEnd w:id="45"/>
      <w:r w:rsidRPr="003315F5">
        <w:rPr>
          <w:rFonts w:ascii="Garamond" w:hAnsi="Garamond"/>
          <w:sz w:val="24"/>
          <w:szCs w:val="24"/>
        </w:rPr>
        <w:t>lub uzupełnień jest znaczny, Agencja może – na uzasadniony wniosek Lidera Konsorcjum – przedłużyć termin określony w zdaniu poprzednim.</w:t>
      </w:r>
      <w:bookmarkEnd w:id="46"/>
    </w:p>
    <w:p w14:paraId="38C0C37F" w14:textId="3656C349"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7"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44"/>
    <w:p w14:paraId="5618BC6C" w14:textId="3BB7A628"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741DA9">
        <w:rPr>
          <w:rFonts w:ascii="Garamond" w:hAnsi="Garamond"/>
          <w:sz w:val="24"/>
          <w:szCs w:val="24"/>
        </w:rPr>
        <w:t xml:space="preserve"> </w:t>
      </w:r>
      <w:r w:rsidRPr="003315F5">
        <w:rPr>
          <w:rFonts w:ascii="Garamond" w:hAnsi="Garamond"/>
          <w:sz w:val="24"/>
          <w:szCs w:val="24"/>
        </w:rPr>
        <w:t>następuje w drodze jednostronnego powiadomienia Lidera Konsorcjum przez Agencję.</w:t>
      </w:r>
    </w:p>
    <w:bookmarkEnd w:id="47"/>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24827B7A"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48"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Konsorcjum środków finansowych niezgodnie z</w:t>
      </w:r>
      <w:r w:rsidR="008A2AE3">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 </w:t>
      </w:r>
    </w:p>
    <w:p w14:paraId="37C33264" w14:textId="4C3BB704"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 xml:space="preserve">Umowa może zostać rozwiązana przez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K</w:t>
      </w:r>
      <w:r w:rsidR="00A3161C" w:rsidRPr="003315F5">
        <w:rPr>
          <w:rStyle w:val="FontStyle29"/>
          <w:rFonts w:ascii="Garamond" w:hAnsi="Garamond"/>
          <w:sz w:val="24"/>
          <w:szCs w:val="24"/>
        </w:rPr>
        <w:t>onsorcjum</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2D3281C1" w:rsidR="00F531FD" w:rsidRPr="003315F5" w:rsidRDefault="006C4394"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F531FD" w:rsidRPr="003315F5">
        <w:rPr>
          <w:rFonts w:ascii="Garamond" w:hAnsi="Garamond"/>
        </w:rPr>
        <w:t>likwidacj</w:t>
      </w:r>
      <w:r w:rsidR="00E808C9" w:rsidRPr="003315F5">
        <w:rPr>
          <w:rFonts w:ascii="Garamond" w:hAnsi="Garamond"/>
        </w:rPr>
        <w:t>ą</w:t>
      </w:r>
      <w:r w:rsidR="00F531FD" w:rsidRPr="003315F5">
        <w:rPr>
          <w:rStyle w:val="FontStyle29"/>
          <w:rFonts w:ascii="Garamond" w:hAnsi="Garamond"/>
          <w:sz w:val="24"/>
          <w:szCs w:val="24"/>
        </w:rPr>
        <w:t xml:space="preserve">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 xml:space="preserve">Konsorcjum </w:t>
      </w:r>
      <w:r w:rsidR="00A3161C" w:rsidRPr="003315F5">
        <w:rPr>
          <w:rStyle w:val="FontStyle29"/>
          <w:rFonts w:ascii="Garamond" w:hAnsi="Garamond"/>
          <w:sz w:val="24"/>
          <w:szCs w:val="24"/>
        </w:rPr>
        <w:t>lub Konsorcjanta</w:t>
      </w:r>
      <w:r w:rsidR="00F531FD" w:rsidRPr="003315F5">
        <w:rPr>
          <w:rStyle w:val="FontStyle29"/>
          <w:rFonts w:ascii="Garamond" w:hAnsi="Garamond"/>
          <w:sz w:val="24"/>
          <w:szCs w:val="24"/>
        </w:rPr>
        <w:t>,</w:t>
      </w:r>
    </w:p>
    <w:p w14:paraId="46F8309D" w14:textId="777BAAC5" w:rsidR="00F531FD" w:rsidRPr="003315F5" w:rsidRDefault="00F531FD"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A3161C" w:rsidRPr="003315F5">
        <w:rPr>
          <w:rStyle w:val="FontStyle29"/>
          <w:rFonts w:ascii="Garamond" w:hAnsi="Garamond"/>
          <w:sz w:val="24"/>
          <w:szCs w:val="24"/>
        </w:rPr>
        <w:t>Konsorcjum</w:t>
      </w:r>
      <w:r w:rsidR="00AE2F9C" w:rsidRPr="003315F5">
        <w:rPr>
          <w:rStyle w:val="FontStyle29"/>
          <w:rFonts w:ascii="Garamond" w:hAnsi="Garamond"/>
          <w:sz w:val="24"/>
          <w:szCs w:val="24"/>
        </w:rPr>
        <w:t xml:space="preserve"> </w:t>
      </w:r>
      <w:bookmarkEnd w:id="48"/>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37A666DF"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49"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49"/>
    <w:p w14:paraId="3390E2E3" w14:textId="3A0DB2AD"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3F554F" w:rsidRPr="003315F5">
        <w:rPr>
          <w:rFonts w:ascii="Garamond" w:hAnsi="Garamond" w:cstheme="minorHAnsi"/>
          <w:sz w:val="24"/>
          <w:szCs w:val="24"/>
        </w:rPr>
        <w:t>Lider Konsorcjum lub Konsorcjant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4760C832" w:rsidR="00DC3E4A" w:rsidRPr="003315F5" w:rsidRDefault="00A3161C"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w:t>
      </w:r>
      <w:r w:rsidR="003923EA" w:rsidRPr="003315F5">
        <w:rPr>
          <w:rFonts w:ascii="Garamond" w:hAnsi="Garamond" w:cstheme="minorHAnsi"/>
          <w:sz w:val="24"/>
          <w:szCs w:val="24"/>
        </w:rPr>
        <w:t>K</w:t>
      </w:r>
      <w:r w:rsidRPr="003315F5">
        <w:rPr>
          <w:rFonts w:ascii="Garamond" w:hAnsi="Garamond" w:cstheme="minorHAnsi"/>
          <w:sz w:val="24"/>
          <w:szCs w:val="24"/>
        </w:rPr>
        <w:t>onsorcjum</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36D250DD" w:rsidR="003923EA" w:rsidRPr="003315F5" w:rsidRDefault="005C6349"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dokonał zmiany Umowy konsorcjum bez zgody Agencji</w:t>
      </w:r>
      <w:r w:rsidRPr="003315F5" w:rsidDel="00AE44E3">
        <w:rPr>
          <w:rFonts w:ascii="Garamond" w:hAnsi="Garamond" w:cstheme="minorHAnsi"/>
          <w:sz w:val="24"/>
          <w:szCs w:val="24"/>
        </w:rPr>
        <w:t xml:space="preserve"> </w:t>
      </w:r>
      <w:r w:rsidRPr="003315F5">
        <w:rPr>
          <w:rFonts w:ascii="Garamond" w:hAnsi="Garamond" w:cstheme="minorHAnsi"/>
          <w:sz w:val="24"/>
          <w:szCs w:val="24"/>
        </w:rPr>
        <w:t>lub nastąpiła zmiana Konsorcjanta bez zgody Agencji lub dokonano innych zmian w Umowie lub Projekcie w sposób sprzeczny z zasadami określonymi w § 14</w:t>
      </w:r>
      <w:r w:rsidR="00C62888" w:rsidRPr="003315F5">
        <w:rPr>
          <w:rFonts w:ascii="Garamond" w:hAnsi="Garamond" w:cstheme="minorHAnsi"/>
          <w:sz w:val="24"/>
          <w:szCs w:val="24"/>
        </w:rPr>
        <w:t>;</w:t>
      </w:r>
    </w:p>
    <w:p w14:paraId="5F11523F" w14:textId="1703CEC9"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zaprzestał prowadzenia działalności, wszczęte zostało wobec niego postępowanie likwidacyjne, restrukturyzacyjne, upadłościowe lub pozostaje pod zarządem komisarycznym, co ma lub może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7E0D97F8" w14:textId="53F61DE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wykorzystał dofinansowanie niezgodnie z</w:t>
      </w:r>
      <w:r w:rsidR="003F1760" w:rsidRPr="003315F5">
        <w:rPr>
          <w:rFonts w:ascii="Garamond" w:hAnsi="Garamond" w:cstheme="minorHAnsi"/>
          <w:sz w:val="24"/>
          <w:szCs w:val="24"/>
        </w:rPr>
        <w:t> </w:t>
      </w:r>
      <w:r w:rsidRPr="003315F5">
        <w:rPr>
          <w:rFonts w:ascii="Garamond" w:hAnsi="Garamond" w:cstheme="minorHAnsi"/>
          <w:sz w:val="24"/>
          <w:szCs w:val="24"/>
        </w:rPr>
        <w:t>przeznaczeniem, z naruszeniem postanowień Umowy, pobrał dofinansowanie nienależnie lub w nadmiernej wysokości;</w:t>
      </w:r>
    </w:p>
    <w:p w14:paraId="0B6E0075" w14:textId="536E544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dokonał w swoim statusie zmian prawno-organizacyjnych zagrażających realizacji Umowy lub mogących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161436BD" w14:textId="77777777"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nie dokonuje promocji Projektu w sposób określony w Umowie;</w:t>
      </w:r>
    </w:p>
    <w:p w14:paraId="29A6BD63" w14:textId="3F2D7BBB" w:rsidR="00FE6B7E" w:rsidRPr="003315F5" w:rsidRDefault="003923EA"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3CC7CDA3"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pomocy wynikający z</w:t>
      </w:r>
      <w:r w:rsidR="008A2AE3">
        <w:rPr>
          <w:rFonts w:ascii="Garamond" w:hAnsi="Garamond" w:cstheme="minorHAnsi"/>
          <w:sz w:val="24"/>
          <w:szCs w:val="24"/>
        </w:rPr>
        <w:t> </w:t>
      </w:r>
      <w:r w:rsidRPr="003315F5">
        <w:rPr>
          <w:rFonts w:ascii="Garamond" w:hAnsi="Garamond" w:cstheme="minorHAnsi"/>
          <w:sz w:val="24"/>
          <w:szCs w:val="24"/>
        </w:rPr>
        <w:t>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4B92A7A0"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środków przeznaczonych na realizację programów finansowanych z udziałem środków europejskich, Lider Konsorcjum lub Konsorcjant nie dokonał zwrotu tych środków</w:t>
      </w:r>
      <w:r w:rsidRPr="003315F5">
        <w:rPr>
          <w:rFonts w:ascii="Garamond" w:hAnsi="Garamond" w:cstheme="minorHAnsi"/>
          <w:sz w:val="24"/>
          <w:szCs w:val="24"/>
          <w:vertAlign w:val="superscript"/>
        </w:rPr>
        <w:footnoteReference w:id="22"/>
      </w:r>
      <w:r w:rsidRPr="003315F5">
        <w:rPr>
          <w:rFonts w:ascii="Garamond" w:hAnsi="Garamond" w:cstheme="minorHAnsi"/>
          <w:sz w:val="24"/>
          <w:szCs w:val="24"/>
        </w:rPr>
        <w:t xml:space="preserve">; </w:t>
      </w:r>
    </w:p>
    <w:p w14:paraId="7C43ACAB" w14:textId="54357632"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wobec Lidera Konsorcjum lub Konsorcjanta zostało wszczęte postępowanie na podstawie przepisów ustawy z dnia 28 października 2002 r. o odpowiedzialności podmiotów zbiorowych za czyny zabronione pod groźbą kary</w:t>
      </w:r>
      <w:r w:rsidRPr="003315F5" w:rsidDel="00932C0D">
        <w:rPr>
          <w:rFonts w:ascii="Garamond" w:hAnsi="Garamond" w:cstheme="minorHAnsi"/>
          <w:sz w:val="24"/>
          <w:szCs w:val="24"/>
        </w:rPr>
        <w:t xml:space="preserve"> </w:t>
      </w:r>
      <w:r w:rsidRPr="003315F5">
        <w:rPr>
          <w:rFonts w:ascii="Garamond" w:hAnsi="Garamond" w:cstheme="minorHAnsi"/>
          <w:sz w:val="24"/>
          <w:szCs w:val="24"/>
        </w:rPr>
        <w:t>(Dz. U. z 2020 r. poz. 358) w sprawie mogącej mieć wpływ na realizację Projektu;</w:t>
      </w:r>
    </w:p>
    <w:p w14:paraId="4B440C23" w14:textId="2FCC9A35"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 stosunku do osób zarządzających w strukturze Lidera Konsorcjum lub Konsorcjanta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Pr="003315F5">
        <w:rPr>
          <w:rFonts w:ascii="Garamond" w:hAnsi="Garamond" w:cstheme="minorHAnsi"/>
          <w:sz w:val="24"/>
          <w:szCs w:val="24"/>
        </w:rPr>
        <w:t>Dz. U. z</w:t>
      </w:r>
      <w:r w:rsidR="008A2AE3">
        <w:rPr>
          <w:rFonts w:ascii="Garamond" w:hAnsi="Garamond" w:cstheme="minorHAnsi"/>
          <w:sz w:val="24"/>
          <w:szCs w:val="24"/>
        </w:rPr>
        <w:t> </w:t>
      </w:r>
      <w:r w:rsidRPr="003315F5">
        <w:rPr>
          <w:rFonts w:ascii="Garamond" w:hAnsi="Garamond" w:cstheme="minorHAnsi"/>
          <w:sz w:val="24"/>
          <w:szCs w:val="24"/>
        </w:rPr>
        <w:t>20</w:t>
      </w:r>
      <w:r w:rsidR="00891493">
        <w:rPr>
          <w:rFonts w:ascii="Garamond" w:hAnsi="Garamond" w:cstheme="minorHAnsi"/>
          <w:sz w:val="24"/>
          <w:szCs w:val="24"/>
        </w:rPr>
        <w:t>20 r., poz. 1228</w:t>
      </w:r>
      <w:r w:rsidRPr="003315F5">
        <w:rPr>
          <w:rFonts w:ascii="Garamond" w:hAnsi="Garamond" w:cstheme="minorHAnsi"/>
          <w:sz w:val="24"/>
          <w:szCs w:val="24"/>
        </w:rPr>
        <w:t xml:space="preserve">); </w:t>
      </w:r>
    </w:p>
    <w:p w14:paraId="0C9289D6" w14:textId="77777777"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Lider Konsorcjum lub Konsorcjant utracił płynność finansową na okres dłuższy niż 30 dni lub zdolność operacyjną do funkcjonowania i realizowania swoich obowiązków wynikających Umowy konsorcjum lub Wniosku o dofinansowanie, co ma lub może mieć negatywny wpływ na realizację Projektu lub osiągnięcie celów Projektu;</w:t>
      </w:r>
      <w:r w:rsidRPr="003315F5" w:rsidDel="00C02607">
        <w:rPr>
          <w:rFonts w:ascii="Garamond" w:hAnsi="Garamond" w:cstheme="minorHAnsi"/>
          <w:sz w:val="24"/>
          <w:szCs w:val="24"/>
        </w:rPr>
        <w:t xml:space="preserve"> </w:t>
      </w:r>
    </w:p>
    <w:p w14:paraId="474910B7" w14:textId="30C2BBA9"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A7706D">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2CC80913" w:rsidR="00705FE3" w:rsidRPr="003315F5" w:rsidRDefault="004B054E"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45F84" w:rsidRPr="003315F5">
        <w:rPr>
          <w:rFonts w:ascii="Garamond" w:hAnsi="Garamond" w:cstheme="minorHAnsi"/>
          <w:sz w:val="24"/>
          <w:szCs w:val="24"/>
        </w:rPr>
        <w:t xml:space="preserve">Lidera </w:t>
      </w:r>
      <w:r w:rsidR="00BC45E1">
        <w:rPr>
          <w:rFonts w:ascii="Garamond" w:hAnsi="Garamond" w:cstheme="minorHAnsi"/>
          <w:sz w:val="24"/>
          <w:szCs w:val="24"/>
        </w:rPr>
        <w:t>K</w:t>
      </w:r>
      <w:r w:rsidR="00D45F84" w:rsidRPr="003315F5">
        <w:rPr>
          <w:rFonts w:ascii="Garamond" w:hAnsi="Garamond" w:cstheme="minorHAnsi"/>
          <w:sz w:val="24"/>
          <w:szCs w:val="24"/>
        </w:rPr>
        <w:t>onsorcjum lub Konsorcjanta</w:t>
      </w:r>
      <w:r w:rsidRPr="003315F5">
        <w:rPr>
          <w:rFonts w:ascii="Garamond" w:hAnsi="Garamond" w:cstheme="minorHAnsi"/>
          <w:sz w:val="24"/>
          <w:szCs w:val="24"/>
        </w:rPr>
        <w:t xml:space="preserve"> zostało wszczęte postępowanie </w:t>
      </w:r>
      <w:r w:rsidR="008140F9" w:rsidRPr="003315F5">
        <w:rPr>
          <w:rFonts w:ascii="Garamond" w:hAnsi="Garamond" w:cstheme="minorHAnsi"/>
          <w:sz w:val="24"/>
          <w:szCs w:val="24"/>
        </w:rPr>
        <w:br/>
      </w:r>
      <w:r w:rsidRPr="003315F5">
        <w:rPr>
          <w:rFonts w:ascii="Garamond" w:hAnsi="Garamond" w:cstheme="minorHAnsi"/>
          <w:sz w:val="24"/>
          <w:szCs w:val="24"/>
        </w:rPr>
        <w:t xml:space="preserve">o naruszenie dyscypliny finansów publicznych </w:t>
      </w:r>
      <w:r w:rsidR="002A7015" w:rsidRPr="003315F5">
        <w:rPr>
          <w:rFonts w:ascii="Garamond" w:hAnsi="Garamond" w:cstheme="minorHAnsi"/>
          <w:sz w:val="24"/>
          <w:szCs w:val="24"/>
        </w:rPr>
        <w:t>na podstawie ustawy z dnia z dnia 17 grudnia 2004 r. o odpowiedzialności za naruszenie dyscypliny finansów publicznych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002A7015" w:rsidRPr="003315F5">
        <w:rPr>
          <w:rFonts w:ascii="Garamond" w:hAnsi="Garamond" w:cstheme="minorHAnsi"/>
          <w:sz w:val="24"/>
          <w:szCs w:val="24"/>
        </w:rPr>
        <w:t>Dz. U. z 20</w:t>
      </w:r>
      <w:r w:rsidR="00891493">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398EA6D4" w:rsidR="004C2A3E" w:rsidRPr="003315F5" w:rsidRDefault="004C2A3E"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50" w:name="_Hlk60733666"/>
      <w:r w:rsidRPr="003315F5">
        <w:rPr>
          <w:rFonts w:ascii="Garamond" w:hAnsi="Garamond" w:cstheme="minorHAnsi"/>
          <w:sz w:val="24"/>
          <w:szCs w:val="24"/>
        </w:rPr>
        <w:t xml:space="preserve">Agencja jest uprawniona do wezwania Lidera Konsorcjum do zwrotu całości wydatków uznanych za niekwalifikowane w wyniku przeprowadzonej kontroli, o której mowa w § 13. </w:t>
      </w:r>
      <w:r w:rsidRPr="003315F5">
        <w:rPr>
          <w:rStyle w:val="FontStyle29"/>
          <w:rFonts w:ascii="Garamond" w:hAnsi="Garamond"/>
          <w:sz w:val="24"/>
          <w:szCs w:val="24"/>
        </w:rPr>
        <w:t>Lider</w:t>
      </w:r>
      <w:r w:rsidRPr="003315F5">
        <w:rPr>
          <w:rFonts w:ascii="Garamond" w:hAnsi="Garamond" w:cstheme="minorHAnsi"/>
          <w:sz w:val="24"/>
          <w:szCs w:val="24"/>
        </w:rPr>
        <w:t xml:space="preserve">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p>
    <w:p w14:paraId="7064F7D8" w14:textId="30A2EEA7"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Pr="003315F5">
        <w:rPr>
          <w:rFonts w:ascii="Garamond" w:hAnsi="Garamond"/>
          <w:sz w:val="24"/>
          <w:szCs w:val="24"/>
        </w:rPr>
        <w:t xml:space="preserve">§ 15, Agencja może wezwać Lidera Konsorcjum do zwrotu całości, a w uzasadnionych przypadkach części przekazanego dofinansowania. </w:t>
      </w:r>
      <w:r w:rsidRPr="003315F5">
        <w:rPr>
          <w:rFonts w:ascii="Garamond" w:hAnsi="Garamond" w:cstheme="minorHAnsi"/>
          <w:sz w:val="24"/>
          <w:szCs w:val="24"/>
        </w:rPr>
        <w:t xml:space="preserve">Lider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6C85194B" w14:textId="75AA5C20"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 przeprowadzona analiza wykaże, że niepowodzenie realizacji Projektu nie nastąpiło na skutek nieuprawnionego działania lub zaniechania Lidera Konsorcjum lub Konsorcjanta, w zakresie wskazanym przez Agencję nie będzie on zobowiązany 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0EF2E912"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Lidera Konsorcjum do dnia ich zwrotu oraz wraz z odsetkami bankowymi narosłymi od dofinansowania przekazanego w formie zaliczki lub refundacji kosztów. Ponadto Lider Konsorcjum oraz Konsorcjant zobowiązują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280A6B5C"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informacji o kwocie głównej i kwocie odsetek; </w:t>
      </w:r>
    </w:p>
    <w:p w14:paraId="2A435F49" w14:textId="32C57E11"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5D18BA3D"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Lider Konsorcjum jest odpowiedzialny wobec Agencji za prawidłowe wykonanie Umowy.</w:t>
      </w:r>
    </w:p>
    <w:p w14:paraId="458D4D92" w14:textId="239D2133"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Z zastrzeżeniem ust. 8, w przypadku bezskuteczności egzekucji wobec Lidera Konsorcjum, Konsorcjanci odpowiadają solidarnie za wykonanie Umowy, w tym za działania lub zaniechania Lidera Konsorcjum oraz prawidłowe wydatkowanie dofinansowania.</w:t>
      </w:r>
    </w:p>
    <w:p w14:paraId="58E5B9B9" w14:textId="5E0F78D1"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W uzasadnionych przypadkach, jeśli analiza prawno-ekonomiczna potencjału wypłacalności Lidera Konsorcjum wykaże, że dochodzenie zwrotu dofinansowania może okazać się bezskuteczne, niecelowe lub niezasadne, dopuszczalne jest dochodzenie przez Agencję zwrotu środków w pierwszej kolejności od Konsorcjanta.</w:t>
      </w:r>
    </w:p>
    <w:p w14:paraId="6474C9BF" w14:textId="32028E3F"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1"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Lidera Konsorcjum </w:t>
      </w:r>
      <w:r w:rsidR="00E1166C" w:rsidRPr="003315F5">
        <w:rPr>
          <w:rFonts w:ascii="Garamond" w:hAnsi="Garamond"/>
          <w:sz w:val="24"/>
          <w:szCs w:val="24"/>
        </w:rPr>
        <w:t>i</w:t>
      </w:r>
      <w:r w:rsidR="005F7546" w:rsidRPr="003315F5">
        <w:rPr>
          <w:rFonts w:ascii="Garamond" w:hAnsi="Garamond"/>
          <w:sz w:val="24"/>
          <w:szCs w:val="24"/>
        </w:rPr>
        <w:t> </w:t>
      </w:r>
      <w:r w:rsidR="00E1166C" w:rsidRPr="003315F5">
        <w:rPr>
          <w:rFonts w:ascii="Garamond" w:hAnsi="Garamond"/>
          <w:sz w:val="24"/>
          <w:szCs w:val="24"/>
        </w:rPr>
        <w:t>Konsorcjantów</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Projektu oraz na okres </w:t>
      </w:r>
      <w:r w:rsidR="0096606B">
        <w:rPr>
          <w:rFonts w:ascii="Garamond" w:hAnsi="Garamond"/>
          <w:sz w:val="24"/>
          <w:szCs w:val="24"/>
        </w:rPr>
        <w:t>10</w:t>
      </w:r>
      <w:r w:rsidR="005F7546" w:rsidRPr="003315F5">
        <w:rPr>
          <w:rFonts w:ascii="Garamond" w:hAnsi="Garamond"/>
          <w:sz w:val="24"/>
          <w:szCs w:val="24"/>
        </w:rPr>
        <w:t xml:space="preserve">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1"/>
    <w:p w14:paraId="54FE72D6" w14:textId="0F6E0DA6" w:rsidR="00CA23AC" w:rsidRPr="00CA23AC" w:rsidRDefault="005F7546" w:rsidP="00CA23AC">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oświadczenia Lidera Konsorcjum oraz Konsorcjantów o poddaniu się egzekucji w</w:t>
      </w:r>
      <w:r w:rsidR="00AD512D" w:rsidRPr="003315F5">
        <w:rPr>
          <w:rFonts w:ascii="Garamond" w:hAnsi="Garamond"/>
          <w:sz w:val="24"/>
          <w:szCs w:val="24"/>
        </w:rPr>
        <w:t> </w:t>
      </w:r>
      <w:r w:rsidRPr="003315F5">
        <w:rPr>
          <w:rFonts w:ascii="Garamond" w:hAnsi="Garamond"/>
          <w:sz w:val="24"/>
          <w:szCs w:val="24"/>
        </w:rPr>
        <w:t xml:space="preserve">stosunku do Agencji w trybie art. 777 § 1 pkt 5) ustawy z dnia 17 listopada 1964 r. </w:t>
      </w:r>
      <w:r w:rsidR="008A2AE3" w:rsidRPr="003315F5">
        <w:rPr>
          <w:rFonts w:ascii="Garamond" w:hAnsi="Garamond"/>
          <w:sz w:val="24"/>
          <w:szCs w:val="24"/>
        </w:rPr>
        <w:t>–</w:t>
      </w:r>
      <w:r w:rsidRPr="003315F5">
        <w:rPr>
          <w:rFonts w:ascii="Garamond" w:hAnsi="Garamond"/>
          <w:sz w:val="24"/>
          <w:szCs w:val="24"/>
        </w:rPr>
        <w:t xml:space="preserve"> Kodeks postępowania cywilnego, na podstawie którego wyżej wskazane podmioty poddadzą się egzekucji do maksymalnej kwoty _____________ (słownie _______) złotych</w:t>
      </w:r>
      <w:r w:rsidR="00B400E2" w:rsidRPr="003315F5">
        <w:rPr>
          <w:rFonts w:ascii="Garamond" w:hAnsi="Garamond"/>
          <w:sz w:val="24"/>
          <w:szCs w:val="24"/>
          <w:vertAlign w:val="superscript"/>
        </w:rPr>
        <w:footnoteReference w:id="23"/>
      </w:r>
      <w:r w:rsidRPr="003315F5">
        <w:rPr>
          <w:rFonts w:ascii="Garamond" w:hAnsi="Garamond"/>
          <w:sz w:val="24"/>
          <w:szCs w:val="24"/>
        </w:rPr>
        <w:t xml:space="preserve">, a Agencja będzie uprawniona do wystąpienia z wnioskiem o nadanie oświadczeniu klauzuli wykonalności w terminie do dnia _________ </w:t>
      </w:r>
      <w:r w:rsidR="00B400E2" w:rsidRPr="003315F5">
        <w:rPr>
          <w:rStyle w:val="Odwoanieprzypisudolnego"/>
          <w:rFonts w:ascii="Garamond" w:hAnsi="Garamond"/>
          <w:sz w:val="24"/>
          <w:szCs w:val="24"/>
        </w:rPr>
        <w:footnoteReference w:id="24"/>
      </w:r>
      <w:r w:rsidRPr="003315F5">
        <w:rPr>
          <w:rFonts w:ascii="Garamond" w:hAnsi="Garamond"/>
          <w:sz w:val="24"/>
          <w:szCs w:val="24"/>
        </w:rPr>
        <w:t>. Zabezpieczenie zostanie ustanowione w formie aktu notarialnego, według wzoru zasadniczo zgodnego z Załącznikiem nr 1</w:t>
      </w:r>
      <w:r w:rsidR="00741DA9">
        <w:rPr>
          <w:rFonts w:ascii="Garamond" w:hAnsi="Garamond"/>
          <w:sz w:val="24"/>
          <w:szCs w:val="24"/>
        </w:rPr>
        <w:t>1</w:t>
      </w:r>
      <w:r w:rsidRPr="003315F5">
        <w:rPr>
          <w:rFonts w:ascii="Garamond" w:hAnsi="Garamond"/>
          <w:sz w:val="24"/>
          <w:szCs w:val="24"/>
        </w:rPr>
        <w:t xml:space="preserve"> do</w:t>
      </w:r>
      <w:r w:rsidR="00DF2A9B" w:rsidRPr="003315F5">
        <w:rPr>
          <w:rFonts w:ascii="Garamond" w:hAnsi="Garamond"/>
          <w:sz w:val="24"/>
          <w:szCs w:val="24"/>
        </w:rPr>
        <w:t> </w:t>
      </w:r>
      <w:r w:rsidRPr="003315F5">
        <w:rPr>
          <w:rFonts w:ascii="Garamond" w:hAnsi="Garamond"/>
          <w:sz w:val="24"/>
          <w:szCs w:val="24"/>
        </w:rPr>
        <w:t>Umowy</w:t>
      </w:r>
      <w:r w:rsidR="003E1F94" w:rsidRPr="003315F5">
        <w:rPr>
          <w:rFonts w:ascii="Garamond" w:hAnsi="Garamond"/>
          <w:sz w:val="24"/>
          <w:szCs w:val="24"/>
        </w:rPr>
        <w:t xml:space="preserve"> albo</w:t>
      </w:r>
      <w:bookmarkStart w:id="52" w:name="_Hlk71208288"/>
      <w:r w:rsidR="00CA23AC" w:rsidRPr="00CA23AC">
        <w:rPr>
          <w:rFonts w:ascii="Garamond" w:hAnsi="Garamond"/>
          <w:bCs/>
          <w:sz w:val="24"/>
          <w:szCs w:val="24"/>
        </w:rPr>
        <w:t xml:space="preserve"> </w:t>
      </w:r>
    </w:p>
    <w:p w14:paraId="64C9AB30" w14:textId="0C0E46DD" w:rsidR="00CA23AC" w:rsidRPr="003315F5" w:rsidRDefault="00CA23AC" w:rsidP="00CA23AC">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w:t>
      </w:r>
      <w:r w:rsidR="003177D3">
        <w:rPr>
          <w:rFonts w:ascii="Garamond" w:hAnsi="Garamond"/>
          <w:bCs/>
          <w:sz w:val="24"/>
          <w:szCs w:val="24"/>
        </w:rPr>
        <w:t>”</w:t>
      </w:r>
      <w:r w:rsidRPr="008F7A77">
        <w:rPr>
          <w:rFonts w:ascii="Garamond" w:hAnsi="Garamond"/>
          <w:bCs/>
          <w:sz w:val="24"/>
          <w:szCs w:val="24"/>
        </w:rPr>
        <w:t xml:space="preserve"> z podpisem notarialnie poświadczonym, wraz z deklaracją wekslową, według wzoru zasadniczo zgodnego z Załącznikiem nr 1</w:t>
      </w:r>
      <w:r w:rsidR="00741DA9">
        <w:rPr>
          <w:rFonts w:ascii="Garamond" w:hAnsi="Garamond"/>
          <w:bCs/>
          <w:sz w:val="24"/>
          <w:szCs w:val="24"/>
        </w:rPr>
        <w:t>2</w:t>
      </w:r>
      <w:r w:rsidRPr="008F7A77">
        <w:rPr>
          <w:rFonts w:ascii="Garamond" w:hAnsi="Garamond"/>
          <w:bCs/>
          <w:sz w:val="24"/>
          <w:szCs w:val="24"/>
        </w:rPr>
        <w:t xml:space="preserve"> do Umowy</w:t>
      </w:r>
      <w:r w:rsidR="00256D2C">
        <w:rPr>
          <w:rFonts w:ascii="Garamond" w:hAnsi="Garamond"/>
          <w:bCs/>
          <w:sz w:val="24"/>
          <w:szCs w:val="24"/>
        </w:rPr>
        <w:t>.</w:t>
      </w:r>
    </w:p>
    <w:bookmarkEnd w:id="52"/>
    <w:p w14:paraId="39042596" w14:textId="4495439C" w:rsidR="0026599F" w:rsidRDefault="0026599F"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Konsorcjum zobowiązane jest do złożenia w Agencji prawidłowo wystawionego zabezpieczenia, o którym mowa w ust. </w:t>
      </w:r>
      <w:r w:rsidR="00E50B2D" w:rsidRPr="003315F5">
        <w:rPr>
          <w:rFonts w:ascii="Garamond" w:hAnsi="Garamond"/>
          <w:bCs/>
          <w:sz w:val="24"/>
          <w:szCs w:val="24"/>
        </w:rPr>
        <w:t>8</w:t>
      </w:r>
      <w:r w:rsidRPr="003315F5">
        <w:rPr>
          <w:rFonts w:ascii="Garamond" w:hAnsi="Garamond"/>
          <w:bCs/>
          <w:sz w:val="24"/>
          <w:szCs w:val="24"/>
        </w:rPr>
        <w:t>, w terminie 14 dni od dnia zawarcia Umowy</w:t>
      </w:r>
      <w:r w:rsidR="00F02390" w:rsidRPr="003315F5">
        <w:rPr>
          <w:rFonts w:ascii="Garamond" w:hAnsi="Garamond"/>
          <w:bCs/>
          <w:sz w:val="24"/>
          <w:szCs w:val="24"/>
        </w:rPr>
        <w:t>.</w:t>
      </w:r>
    </w:p>
    <w:p w14:paraId="6F97E046" w14:textId="1AC1508C" w:rsidR="007A2F26" w:rsidRPr="00CA23AC" w:rsidRDefault="007A2F26" w:rsidP="00CA23AC">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8-9</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Pr="003315F5">
        <w:rPr>
          <w:rFonts w:ascii="Garamond" w:hAnsi="Garamond"/>
          <w:sz w:val="24"/>
          <w:szCs w:val="24"/>
        </w:rPr>
        <w:t>Lidera Konsorcjum oraz Konsorcjantów</w:t>
      </w:r>
      <w:r w:rsidRPr="00CA23AC">
        <w:rPr>
          <w:rFonts w:ascii="Garamond" w:hAnsi="Garamond"/>
          <w:bCs/>
          <w:sz w:val="24"/>
          <w:szCs w:val="24"/>
        </w:rPr>
        <w:t xml:space="preserve"> 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wyznaczonym terminie, nie krótszym niż 14 dni</w:t>
      </w:r>
      <w:r>
        <w:rPr>
          <w:rFonts w:ascii="Garamond" w:hAnsi="Garamond"/>
          <w:bCs/>
          <w:sz w:val="24"/>
          <w:szCs w:val="24"/>
        </w:rPr>
        <w:t xml:space="preserve"> w postaci gwarancji 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w:t>
      </w:r>
      <w:r w:rsidR="00741DA9">
        <w:rPr>
          <w:rFonts w:ascii="Garamond" w:hAnsi="Garamond"/>
          <w:bCs/>
          <w:sz w:val="24"/>
          <w:szCs w:val="24"/>
        </w:rPr>
        <w:t>3</w:t>
      </w:r>
      <w:r>
        <w:rPr>
          <w:rFonts w:ascii="Garamond" w:hAnsi="Garamond"/>
          <w:bCs/>
          <w:sz w:val="24"/>
          <w:szCs w:val="24"/>
        </w:rPr>
        <w:t xml:space="preserve"> do Umowy.</w:t>
      </w:r>
    </w:p>
    <w:p w14:paraId="1922F1ED" w14:textId="31F495DC"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w:t>
      </w:r>
      <w:r w:rsidR="0040553B">
        <w:rPr>
          <w:rFonts w:ascii="Garamond" w:hAnsi="Garamond"/>
          <w:sz w:val="24"/>
          <w:szCs w:val="24"/>
        </w:rPr>
        <w:t>ga</w:t>
      </w:r>
      <w:r w:rsidR="00532001" w:rsidRPr="003315F5">
        <w:rPr>
          <w:rFonts w:ascii="Garamond" w:hAnsi="Garamond"/>
          <w:sz w:val="24"/>
          <w:szCs w:val="24"/>
        </w:rPr>
        <w:t>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35A14615"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lastRenderedPageBreak/>
        <w:t>Brak zapłaty kwoty dofinansowania podle</w:t>
      </w:r>
      <w:r w:rsidR="0040553B">
        <w:rPr>
          <w:rFonts w:ascii="Garamond" w:hAnsi="Garamond"/>
          <w:sz w:val="24"/>
          <w:szCs w:val="24"/>
        </w:rPr>
        <w:t>ga</w:t>
      </w:r>
      <w:r w:rsidRPr="003315F5">
        <w:rPr>
          <w:rFonts w:ascii="Garamond" w:hAnsi="Garamond"/>
          <w:sz w:val="24"/>
          <w:szCs w:val="24"/>
        </w:rPr>
        <w:t xml:space="preserv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1502F7D0"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Wszelkie czynności związane z zabezpieczeniem regulują odrębne przepisy, właściwe dla danej formy zabezpieczenia.</w:t>
      </w:r>
    </w:p>
    <w:bookmarkEnd w:id="50"/>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4192B929"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3"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3"/>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719D5FD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727B3A" w:rsidRPr="003315F5">
        <w:rPr>
          <w:rFonts w:ascii="Garamond" w:hAnsi="Garamond"/>
          <w:b/>
          <w:sz w:val="24"/>
          <w:szCs w:val="24"/>
        </w:rPr>
        <w:t xml:space="preserve">Lidera </w:t>
      </w:r>
      <w:r w:rsidR="008119AB" w:rsidRPr="003315F5">
        <w:rPr>
          <w:rFonts w:ascii="Garamond" w:hAnsi="Garamond"/>
          <w:b/>
          <w:sz w:val="24"/>
          <w:szCs w:val="24"/>
        </w:rPr>
        <w:t>K</w:t>
      </w:r>
      <w:r w:rsidR="00727B3A" w:rsidRPr="003315F5">
        <w:rPr>
          <w:rFonts w:ascii="Garamond" w:hAnsi="Garamond"/>
          <w:b/>
          <w:sz w:val="24"/>
          <w:szCs w:val="24"/>
        </w:rPr>
        <w:t>onsorcjum</w:t>
      </w:r>
      <w:r w:rsidRPr="003315F5">
        <w:rPr>
          <w:rFonts w:ascii="Garamond" w:hAnsi="Garamond"/>
          <w:b/>
          <w:sz w:val="24"/>
          <w:szCs w:val="24"/>
        </w:rPr>
        <w:t xml:space="preserve">: </w:t>
      </w:r>
      <w:r w:rsidRPr="00237233">
        <w:rPr>
          <w:rFonts w:ascii="Garamond" w:hAnsi="Garamond"/>
          <w:sz w:val="24"/>
          <w:szCs w:val="24"/>
        </w:rPr>
        <w:t xml:space="preserve">............................................... </w:t>
      </w:r>
    </w:p>
    <w:p w14:paraId="25618E44" w14:textId="52154B1F"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727B3A" w:rsidRPr="003315F5">
        <w:rPr>
          <w:rFonts w:ascii="Garamond" w:hAnsi="Garamond"/>
          <w:b/>
          <w:sz w:val="24"/>
          <w:szCs w:val="24"/>
        </w:rPr>
        <w:t>Lidera konsorcjum</w:t>
      </w:r>
      <w:r w:rsidR="008A2AE3">
        <w:rPr>
          <w:rFonts w:ascii="Garamond" w:hAnsi="Garamond"/>
          <w:b/>
          <w:sz w:val="24"/>
          <w:szCs w:val="24"/>
        </w:rPr>
        <w:t xml:space="preserve">: </w:t>
      </w:r>
      <w:r w:rsidRPr="003315F5">
        <w:rPr>
          <w:rFonts w:ascii="Garamond" w:hAnsi="Garamond"/>
          <w:sz w:val="24"/>
          <w:szCs w:val="24"/>
        </w:rPr>
        <w:t>……………………………………</w:t>
      </w:r>
    </w:p>
    <w:p w14:paraId="2A9B88F1" w14:textId="6C043A44"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Lidera </w:t>
      </w:r>
      <w:r w:rsidR="004171B0" w:rsidRPr="003315F5">
        <w:rPr>
          <w:rFonts w:ascii="Garamond" w:hAnsi="Garamond"/>
          <w:b/>
          <w:sz w:val="24"/>
          <w:szCs w:val="24"/>
        </w:rPr>
        <w:t>Konsorcjum</w:t>
      </w:r>
      <w:r w:rsidR="00DC3380">
        <w:rPr>
          <w:rFonts w:ascii="Garamond" w:hAnsi="Garamond"/>
          <w:b/>
          <w:sz w:val="24"/>
          <w:szCs w:val="24"/>
        </w:rPr>
        <w:t>:</w:t>
      </w:r>
      <w:r w:rsidR="004171B0" w:rsidRPr="003315F5">
        <w:rPr>
          <w:rFonts w:ascii="Garamond" w:hAnsi="Garamond"/>
          <w:sz w:val="24"/>
          <w:szCs w:val="24"/>
        </w:rPr>
        <w:t xml:space="preserve">  </w:t>
      </w:r>
      <w:r w:rsidRPr="003315F5">
        <w:rPr>
          <w:rFonts w:ascii="Garamond" w:hAnsi="Garamond"/>
          <w:sz w:val="24"/>
          <w:szCs w:val="24"/>
        </w:rPr>
        <w:t>……………………………………..</w:t>
      </w:r>
    </w:p>
    <w:p w14:paraId="2BE14EE8" w14:textId="370C0AC5"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4" w:name="_Hlk36657938"/>
      <w:r w:rsidRPr="003315F5">
        <w:rPr>
          <w:rFonts w:ascii="Garamond" w:hAnsi="Garamond"/>
          <w:sz w:val="24"/>
          <w:szCs w:val="24"/>
        </w:rPr>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D45F84" w:rsidRPr="003315F5">
        <w:rPr>
          <w:rFonts w:ascii="Garamond" w:hAnsi="Garamond"/>
          <w:sz w:val="24"/>
          <w:szCs w:val="24"/>
        </w:rPr>
        <w:t xml:space="preserve">Lidera </w:t>
      </w:r>
      <w:r w:rsidR="008119AB" w:rsidRPr="003315F5">
        <w:rPr>
          <w:rFonts w:ascii="Garamond" w:hAnsi="Garamond"/>
          <w:sz w:val="24"/>
          <w:szCs w:val="24"/>
        </w:rPr>
        <w:t xml:space="preserve">Konsorcjum </w:t>
      </w:r>
      <w:r w:rsidR="00E86ACE" w:rsidRPr="003315F5">
        <w:rPr>
          <w:rFonts w:ascii="Garamond" w:hAnsi="Garamond"/>
          <w:sz w:val="24"/>
          <w:szCs w:val="24"/>
        </w:rPr>
        <w:t xml:space="preserve">do bieżących kontaktów w 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8A2AE3">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4"/>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433C2E0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7D17F8DD"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D45F84" w:rsidRPr="003315F5">
        <w:rPr>
          <w:rFonts w:ascii="Garamond" w:hAnsi="Garamond"/>
          <w:sz w:val="24"/>
          <w:szCs w:val="24"/>
        </w:rPr>
        <w:t xml:space="preserve">Lidera </w:t>
      </w:r>
      <w:r w:rsidR="003F1760" w:rsidRPr="003315F5">
        <w:rPr>
          <w:rFonts w:ascii="Garamond" w:hAnsi="Garamond"/>
          <w:sz w:val="24"/>
          <w:szCs w:val="24"/>
        </w:rPr>
        <w:t>K</w:t>
      </w:r>
      <w:r w:rsidR="00D45F84" w:rsidRPr="003315F5">
        <w:rPr>
          <w:rFonts w:ascii="Garamond" w:hAnsi="Garamond"/>
          <w:sz w:val="24"/>
          <w:szCs w:val="24"/>
        </w:rPr>
        <w:t>onsorcjum</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5"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1EF3989" w14:textId="77777777" w:rsidR="00D078B3" w:rsidRPr="00512086" w:rsidRDefault="00D078B3"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F7422F">
        <w:rPr>
          <w:rFonts w:ascii="Garamond" w:eastAsia="MS Mincho" w:hAnsi="Garamond"/>
          <w:color w:val="000000"/>
          <w:sz w:val="24"/>
          <w:szCs w:val="24"/>
        </w:rPr>
        <w:t>Wszelkie zmiany umowy dokonywane będą w formie pisemnej</w:t>
      </w:r>
      <w:r w:rsidRPr="00F7422F">
        <w:rPr>
          <w:rFonts w:ascii="Garamond" w:hAnsi="Garamond"/>
          <w:sz w:val="24"/>
          <w:szCs w:val="24"/>
        </w:rPr>
        <w:t>, bądź w formie elektronicznej</w:t>
      </w:r>
      <w:r w:rsidRPr="00F7422F">
        <w:rPr>
          <w:rFonts w:ascii="Garamond" w:eastAsia="MS Mincho" w:hAnsi="Garamond"/>
          <w:color w:val="000000"/>
          <w:sz w:val="24"/>
          <w:szCs w:val="24"/>
        </w:rPr>
        <w:t xml:space="preserve"> pod rygorem nieważności.</w:t>
      </w:r>
    </w:p>
    <w:p w14:paraId="6D30CF04" w14:textId="5B75C943" w:rsidR="003F1760" w:rsidRPr="0096606B"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96606B">
        <w:rPr>
          <w:rFonts w:ascii="Garamond" w:hAnsi="Garamond"/>
          <w:sz w:val="24"/>
          <w:szCs w:val="24"/>
          <w:lang w:eastAsia="pl-PL"/>
        </w:rPr>
        <w:t>Spory będą rozstrzygane przez sąd powszechny, właściwy miejscowo dla siedziby Agencji.</w:t>
      </w:r>
    </w:p>
    <w:p w14:paraId="0482D128" w14:textId="649416BA"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Lidera Konsorcjum wynikające z Umowy nie mogą być przenoszone na rzecz osób trzecich bez uprzedniej zgody Agencji wyrażonej na piśmie pod rygorem nieważności. </w:t>
      </w:r>
    </w:p>
    <w:p w14:paraId="299E9305" w14:textId="1BB3312C"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Konsorcjum. </w:t>
      </w:r>
    </w:p>
    <w:p w14:paraId="437AF617"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5"/>
    <w:p w14:paraId="5062AE18" w14:textId="78839776" w:rsidR="00CD1817" w:rsidRPr="00667D56"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2D5FC3A8"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D45F84" w:rsidRPr="003315F5">
        <w:rPr>
          <w:rFonts w:ascii="Garamond" w:hAnsi="Garamond" w:cstheme="minorHAnsi"/>
          <w:sz w:val="24"/>
          <w:szCs w:val="24"/>
        </w:rPr>
        <w:t xml:space="preserve">Lidera </w:t>
      </w:r>
      <w:r w:rsidR="009A1A89" w:rsidRPr="003315F5">
        <w:rPr>
          <w:rFonts w:ascii="Garamond" w:hAnsi="Garamond" w:cstheme="minorHAnsi"/>
          <w:sz w:val="24"/>
          <w:szCs w:val="24"/>
        </w:rPr>
        <w:t>K</w:t>
      </w:r>
      <w:r w:rsidR="00D45F84" w:rsidRPr="003315F5">
        <w:rPr>
          <w:rFonts w:ascii="Garamond" w:hAnsi="Garamond" w:cstheme="minorHAnsi"/>
          <w:sz w:val="24"/>
          <w:szCs w:val="24"/>
        </w:rPr>
        <w:t>onsorcjum</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7699120C" w:rsidR="00D25D37" w:rsidRPr="003315F5" w:rsidRDefault="000E7033"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7 – </w:t>
      </w:r>
      <w:bookmarkStart w:id="56" w:name="_Hlk62115812"/>
      <w:r w:rsidRPr="003315F5">
        <w:rPr>
          <w:rFonts w:ascii="Garamond" w:hAnsi="Garamond" w:cstheme="minorHAnsi"/>
          <w:sz w:val="24"/>
          <w:szCs w:val="24"/>
        </w:rPr>
        <w:t xml:space="preserve">Oświadczenie </w:t>
      </w:r>
      <w:r w:rsidR="00D37A8C" w:rsidRPr="003315F5">
        <w:rPr>
          <w:rFonts w:ascii="Garamond" w:hAnsi="Garamond" w:cstheme="minorHAnsi"/>
          <w:sz w:val="24"/>
          <w:szCs w:val="24"/>
        </w:rPr>
        <w:t>Lidera konsorcjum</w:t>
      </w:r>
      <w:r w:rsidR="00697B59" w:rsidRPr="003315F5">
        <w:rPr>
          <w:rFonts w:ascii="Garamond" w:hAnsi="Garamond" w:cstheme="minorHAnsi"/>
          <w:sz w:val="24"/>
          <w:szCs w:val="24"/>
        </w:rPr>
        <w:t>/Konsorcjantów</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57"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57"/>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56"/>
    </w:p>
    <w:p w14:paraId="0B74F14C" w14:textId="6597130F" w:rsidR="00D45F84" w:rsidRPr="003315F5" w:rsidRDefault="00D25D3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22519E4" w14:textId="3DE1B718" w:rsidR="001D2182" w:rsidRPr="003315F5" w:rsidRDefault="00D45F84"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7AE233" w14:textId="2E8EB7B8" w:rsidR="007121F8" w:rsidRPr="003315F5" w:rsidRDefault="001D2182" w:rsidP="0084541C">
      <w:pPr>
        <w:pStyle w:val="Akapitzlist"/>
        <w:numPr>
          <w:ilvl w:val="0"/>
          <w:numId w:val="53"/>
        </w:numPr>
        <w:spacing w:before="120" w:after="120" w:line="360" w:lineRule="exact"/>
        <w:ind w:left="714" w:hanging="357"/>
        <w:jc w:val="both"/>
        <w:rPr>
          <w:rFonts w:ascii="Garamond" w:hAnsi="Garamond" w:cstheme="minorHAnsi"/>
          <w:sz w:val="24"/>
          <w:szCs w:val="24"/>
        </w:rPr>
      </w:pPr>
      <w:bookmarkStart w:id="58" w:name="_Hlk59609163"/>
      <w:r w:rsidRPr="003315F5">
        <w:rPr>
          <w:rFonts w:ascii="Garamond" w:hAnsi="Garamond" w:cstheme="minorHAnsi"/>
          <w:sz w:val="24"/>
          <w:szCs w:val="24"/>
        </w:rPr>
        <w:t xml:space="preserve">Załącznik nr 10 </w:t>
      </w:r>
      <w:r w:rsidR="00CD1817" w:rsidRPr="003315F5">
        <w:rPr>
          <w:rFonts w:ascii="Garamond" w:hAnsi="Garamond" w:cstheme="minorHAnsi"/>
          <w:sz w:val="24"/>
          <w:szCs w:val="24"/>
        </w:rPr>
        <w:t xml:space="preserve">– </w:t>
      </w:r>
      <w:r w:rsidR="00D45F84" w:rsidRPr="003315F5">
        <w:rPr>
          <w:rFonts w:ascii="Garamond" w:hAnsi="Garamond" w:cstheme="minorHAnsi"/>
          <w:sz w:val="24"/>
          <w:szCs w:val="24"/>
        </w:rPr>
        <w:t xml:space="preserve">Umowa </w:t>
      </w:r>
      <w:r w:rsidR="00191408" w:rsidRPr="003315F5">
        <w:rPr>
          <w:rFonts w:ascii="Garamond" w:hAnsi="Garamond" w:cstheme="minorHAnsi"/>
          <w:sz w:val="24"/>
          <w:szCs w:val="24"/>
        </w:rPr>
        <w:t>konsorcjum</w:t>
      </w:r>
      <w:r w:rsidR="00D45F84" w:rsidRPr="003315F5">
        <w:rPr>
          <w:rFonts w:ascii="Garamond" w:hAnsi="Garamond" w:cstheme="minorHAnsi"/>
          <w:sz w:val="24"/>
          <w:szCs w:val="24"/>
        </w:rPr>
        <w:t>;</w:t>
      </w:r>
    </w:p>
    <w:p w14:paraId="16D57690" w14:textId="377C8B87" w:rsidR="00454684" w:rsidRDefault="00B60CD5" w:rsidP="008E1899">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A3130B" w:rsidRPr="003315F5">
        <w:rPr>
          <w:rFonts w:ascii="Garamond" w:hAnsi="Garamond" w:cstheme="minorHAnsi"/>
          <w:sz w:val="24"/>
          <w:szCs w:val="24"/>
        </w:rPr>
        <w:t>1</w:t>
      </w:r>
      <w:r w:rsidR="00A21878">
        <w:rPr>
          <w:rFonts w:ascii="Garamond" w:hAnsi="Garamond" w:cstheme="minorHAnsi"/>
          <w:sz w:val="24"/>
          <w:szCs w:val="24"/>
        </w:rPr>
        <w:t>1</w:t>
      </w:r>
      <w:r w:rsidR="00A3130B" w:rsidRPr="003315F5">
        <w:rPr>
          <w:rFonts w:ascii="Garamond" w:hAnsi="Garamond" w:cstheme="minorHAnsi"/>
          <w:sz w:val="24"/>
          <w:szCs w:val="24"/>
        </w:rPr>
        <w:t xml:space="preserve"> </w:t>
      </w:r>
      <w:r w:rsidR="00CD1817" w:rsidRPr="003315F5">
        <w:rPr>
          <w:rFonts w:ascii="Garamond" w:hAnsi="Garamond" w:cstheme="minorHAnsi"/>
          <w:sz w:val="24"/>
          <w:szCs w:val="24"/>
        </w:rPr>
        <w:t xml:space="preserve">– </w:t>
      </w:r>
      <w:r w:rsidRPr="003315F5">
        <w:rPr>
          <w:rFonts w:ascii="Garamond" w:hAnsi="Garamond" w:cstheme="minorHAnsi"/>
          <w:sz w:val="24"/>
          <w:szCs w:val="24"/>
        </w:rPr>
        <w:t>Wzór oświadczenia o poddaniu się egzekucji</w:t>
      </w:r>
      <w:bookmarkEnd w:id="58"/>
      <w:r w:rsidR="003814F9">
        <w:rPr>
          <w:rFonts w:ascii="Garamond" w:hAnsi="Garamond" w:cstheme="minorHAnsi"/>
          <w:sz w:val="24"/>
          <w:szCs w:val="24"/>
        </w:rPr>
        <w:t>;</w:t>
      </w:r>
    </w:p>
    <w:p w14:paraId="7306FA2D" w14:textId="59A0BDD3" w:rsidR="00232DC9" w:rsidRPr="008E1899" w:rsidRDefault="00232DC9" w:rsidP="008E1899">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A21878">
        <w:rPr>
          <w:rFonts w:ascii="Garamond" w:hAnsi="Garamond" w:cstheme="minorHAnsi"/>
          <w:sz w:val="24"/>
          <w:szCs w:val="24"/>
        </w:rPr>
        <w:t>2</w:t>
      </w:r>
      <w:r w:rsidRPr="00232DC9">
        <w:rPr>
          <w:rFonts w:ascii="Garamond" w:hAnsi="Garamond" w:cstheme="minorHAnsi"/>
          <w:sz w:val="24"/>
          <w:szCs w:val="24"/>
        </w:rPr>
        <w:t xml:space="preserve"> </w:t>
      </w:r>
      <w:r w:rsidR="005B5DD0" w:rsidRPr="005B5DD0">
        <w:rPr>
          <w:rFonts w:ascii="Garamond" w:hAnsi="Garamond" w:cstheme="minorHAnsi"/>
          <w:sz w:val="24"/>
          <w:szCs w:val="24"/>
        </w:rPr>
        <w:t xml:space="preserve">– </w:t>
      </w:r>
      <w:r w:rsidRPr="00232DC9">
        <w:rPr>
          <w:rFonts w:ascii="Garamond" w:hAnsi="Garamond" w:cstheme="minorHAnsi"/>
          <w:sz w:val="24"/>
          <w:szCs w:val="24"/>
        </w:rPr>
        <w:t>Wzór weksla i deklaracji wekslowej;</w:t>
      </w:r>
    </w:p>
    <w:p w14:paraId="156A98B7" w14:textId="40019C80" w:rsidR="00450C20" w:rsidRPr="003315F5" w:rsidRDefault="00450C2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lastRenderedPageBreak/>
        <w:t>Załącznik nr 1</w:t>
      </w:r>
      <w:r w:rsidR="00A21878">
        <w:rPr>
          <w:rFonts w:ascii="Garamond" w:hAnsi="Garamond" w:cstheme="minorHAnsi"/>
          <w:sz w:val="24"/>
          <w:szCs w:val="24"/>
        </w:rPr>
        <w:t>3</w:t>
      </w:r>
      <w:r>
        <w:rPr>
          <w:rFonts w:ascii="Garamond" w:hAnsi="Garamond" w:cstheme="minorHAnsi"/>
          <w:sz w:val="24"/>
          <w:szCs w:val="24"/>
        </w:rPr>
        <w:t xml:space="preserve"> </w:t>
      </w:r>
      <w:r w:rsidR="005B5DD0" w:rsidRPr="005B5DD0">
        <w:rPr>
          <w:rFonts w:ascii="Garamond" w:hAnsi="Garamond" w:cstheme="minorHAnsi"/>
          <w:sz w:val="24"/>
          <w:szCs w:val="24"/>
        </w:rPr>
        <w:t xml:space="preserve">– </w:t>
      </w:r>
      <w:r>
        <w:rPr>
          <w:rFonts w:ascii="Garamond" w:hAnsi="Garamond" w:cstheme="minorHAnsi"/>
          <w:sz w:val="24"/>
          <w:szCs w:val="24"/>
        </w:rPr>
        <w:t>Wzór gwarancji bankowej/ubezpieczeniowej</w:t>
      </w:r>
      <w:r w:rsidR="003814F9">
        <w:rPr>
          <w:rFonts w:ascii="Garamond" w:hAnsi="Garamond" w:cstheme="minorHAnsi"/>
          <w:sz w:val="24"/>
          <w:szCs w:val="24"/>
        </w:rPr>
        <w:t>;</w:t>
      </w:r>
    </w:p>
    <w:p w14:paraId="5D7053B4" w14:textId="18DDA7E7"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A21878">
        <w:rPr>
          <w:rFonts w:ascii="Garamond" w:hAnsi="Garamond" w:cstheme="minorHAnsi"/>
          <w:sz w:val="24"/>
          <w:szCs w:val="24"/>
        </w:rPr>
        <w:t>4</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przedstawianych przy ubieganiu się o pomoc inną niż pomoc w rolnictwie lub rybołówstwie,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8A2AE3">
        <w:rPr>
          <w:rFonts w:ascii="Garamond" w:hAnsi="Garamond" w:cstheme="minorHAnsi"/>
          <w:sz w:val="24"/>
          <w:szCs w:val="24"/>
        </w:rPr>
        <w:t> </w:t>
      </w:r>
      <w:r w:rsidR="006F7E4D" w:rsidRPr="006F7E4D">
        <w:rPr>
          <w:rFonts w:ascii="Garamond" w:hAnsi="Garamond" w:cstheme="minorHAnsi"/>
          <w:sz w:val="24"/>
          <w:szCs w:val="24"/>
        </w:rPr>
        <w:t>rolnictwie lub rybołówstwie</w:t>
      </w:r>
      <w:r w:rsidR="003814F9">
        <w:rPr>
          <w:rFonts w:ascii="Garamond" w:hAnsi="Garamond" w:cstheme="minorHAnsi"/>
          <w:sz w:val="24"/>
          <w:szCs w:val="24"/>
        </w:rPr>
        <w:t>;</w:t>
      </w:r>
      <w:bookmarkStart w:id="59" w:name="_GoBack"/>
      <w:bookmarkEnd w:id="59"/>
    </w:p>
    <w:p w14:paraId="5A47F12F" w14:textId="0CEA1FF0"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A21878">
        <w:rPr>
          <w:rFonts w:ascii="Garamond" w:hAnsi="Garamond" w:cstheme="minorHAnsi"/>
          <w:sz w:val="24"/>
          <w:szCs w:val="24"/>
        </w:rPr>
        <w:t>5</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0CD7EEA4"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A21878">
        <w:rPr>
          <w:rFonts w:ascii="Garamond" w:hAnsi="Garamond" w:cstheme="minorHAnsi"/>
          <w:sz w:val="24"/>
          <w:szCs w:val="24"/>
        </w:rPr>
        <w:t>6</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EF5291" w:rsidRPr="003315F5">
        <w:rPr>
          <w:rFonts w:ascii="Garamond" w:hAnsi="Garamond" w:cstheme="minorHAnsi"/>
          <w:sz w:val="24"/>
          <w:szCs w:val="24"/>
        </w:rPr>
        <w:t xml:space="preserve">Lidera Konsorcjum i </w:t>
      </w:r>
      <w:r w:rsidR="001D6FB9" w:rsidRPr="003315F5">
        <w:rPr>
          <w:rFonts w:ascii="Garamond" w:hAnsi="Garamond" w:cstheme="minorHAnsi"/>
          <w:sz w:val="24"/>
          <w:szCs w:val="24"/>
        </w:rPr>
        <w:t xml:space="preserve">Konsorcjanta za okres 3 ostatnich lat obrotowych, sporządzone zgodnie z przepisami o rachunkowości (nie dotyczy mikro- i małych przedsiębiorców oraz Konsorcjantów, którzy nie ubiegają się o pomoc publiczną w ramach </w:t>
      </w:r>
      <w:r w:rsidR="003177D3">
        <w:rPr>
          <w:rFonts w:ascii="Garamond" w:hAnsi="Garamond" w:cstheme="minorHAnsi"/>
          <w:sz w:val="24"/>
          <w:szCs w:val="24"/>
        </w:rPr>
        <w:t>P</w:t>
      </w:r>
      <w:r w:rsidR="001D6FB9" w:rsidRPr="003315F5">
        <w:rPr>
          <w:rFonts w:ascii="Garamond" w:hAnsi="Garamond" w:cstheme="minorHAnsi"/>
          <w:sz w:val="24"/>
          <w:szCs w:val="24"/>
        </w:rPr>
        <w:t xml:space="preserve">rojektu) albo Ostatnia deklaracja o wysokości osiągniętego dochodu/poniesionej straty – w przypadku gdy przedsiębiorca nie istniał przez cały rok obrotowy (nie dotyczy mikro- i małych przedsiębiorców oraz Konsorcjantów, którzy nie ubiegają się o pomoc publiczną w ramach </w:t>
      </w:r>
      <w:r w:rsidR="003177D3">
        <w:rPr>
          <w:rFonts w:ascii="Garamond" w:hAnsi="Garamond" w:cstheme="minorHAnsi"/>
          <w:sz w:val="24"/>
          <w:szCs w:val="24"/>
        </w:rPr>
        <w:t>P</w:t>
      </w:r>
      <w:r w:rsidR="001D6FB9" w:rsidRPr="003315F5">
        <w:rPr>
          <w:rFonts w:ascii="Garamond" w:hAnsi="Garamond" w:cstheme="minorHAnsi"/>
          <w:sz w:val="24"/>
          <w:szCs w:val="24"/>
        </w:rPr>
        <w:t>rojektu) albo Oświadczenie Konsorcjanta o</w:t>
      </w:r>
      <w:r w:rsidR="008A2AE3">
        <w:rPr>
          <w:rFonts w:ascii="Garamond" w:hAnsi="Garamond" w:cstheme="minorHAnsi"/>
          <w:sz w:val="24"/>
          <w:szCs w:val="24"/>
        </w:rPr>
        <w:t> </w:t>
      </w:r>
      <w:r w:rsidR="001D6FB9" w:rsidRPr="003315F5">
        <w:rPr>
          <w:rFonts w:ascii="Garamond" w:hAnsi="Garamond" w:cstheme="minorHAnsi"/>
          <w:sz w:val="24"/>
          <w:szCs w:val="24"/>
        </w:rPr>
        <w:t>braku obowiązku sporządzania sprawozdań finansowych na podstawie ustawy o</w:t>
      </w:r>
      <w:r w:rsidR="008A2AE3">
        <w:rPr>
          <w:rFonts w:ascii="Garamond" w:hAnsi="Garamond" w:cstheme="minorHAnsi"/>
          <w:sz w:val="24"/>
          <w:szCs w:val="24"/>
        </w:rPr>
        <w:t> </w:t>
      </w:r>
      <w:r w:rsidR="001D6FB9" w:rsidRPr="003315F5">
        <w:rPr>
          <w:rFonts w:ascii="Garamond" w:hAnsi="Garamond" w:cstheme="minorHAnsi"/>
          <w:sz w:val="24"/>
          <w:szCs w:val="24"/>
        </w:rPr>
        <w:t>rachunkowości (jeśli dotyczy)</w:t>
      </w:r>
      <w:r w:rsidR="008A2AE3">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63959D81"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727B3A" w:rsidRPr="00AC56CB">
              <w:rPr>
                <w:rFonts w:ascii="Garamond" w:hAnsi="Garamond"/>
                <w:b/>
                <w:sz w:val="24"/>
                <w:szCs w:val="24"/>
              </w:rPr>
              <w:t>Konsorcjum</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1EECBE2B"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DD625" w14:textId="77777777" w:rsidR="000A739C" w:rsidRDefault="000A739C" w:rsidP="00E86ACE">
      <w:pPr>
        <w:spacing w:after="0" w:line="240" w:lineRule="auto"/>
      </w:pPr>
      <w:r>
        <w:separator/>
      </w:r>
    </w:p>
  </w:endnote>
  <w:endnote w:type="continuationSeparator" w:id="0">
    <w:p w14:paraId="4AF070F2" w14:textId="77777777" w:rsidR="000A739C" w:rsidRDefault="000A739C" w:rsidP="00E86ACE">
      <w:pPr>
        <w:spacing w:after="0" w:line="240" w:lineRule="auto"/>
      </w:pPr>
      <w:r>
        <w:continuationSeparator/>
      </w:r>
    </w:p>
  </w:endnote>
  <w:endnote w:type="continuationNotice" w:id="1">
    <w:p w14:paraId="2EE14122" w14:textId="77777777" w:rsidR="000A739C" w:rsidRDefault="000A73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0A739C" w:rsidRPr="00A273E5" w:rsidRDefault="000A739C"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7A6FF" w14:textId="77777777" w:rsidR="000A739C" w:rsidRDefault="000A739C" w:rsidP="00E86ACE">
      <w:pPr>
        <w:spacing w:after="0" w:line="240" w:lineRule="auto"/>
      </w:pPr>
      <w:r>
        <w:separator/>
      </w:r>
    </w:p>
  </w:footnote>
  <w:footnote w:type="continuationSeparator" w:id="0">
    <w:p w14:paraId="42766434" w14:textId="77777777" w:rsidR="000A739C" w:rsidRDefault="000A739C" w:rsidP="00E86ACE">
      <w:pPr>
        <w:spacing w:after="0" w:line="240" w:lineRule="auto"/>
      </w:pPr>
      <w:r>
        <w:continuationSeparator/>
      </w:r>
    </w:p>
  </w:footnote>
  <w:footnote w:type="continuationNotice" w:id="1">
    <w:p w14:paraId="352AAB36" w14:textId="77777777" w:rsidR="000A739C" w:rsidRDefault="000A739C">
      <w:pPr>
        <w:spacing w:after="0" w:line="240" w:lineRule="auto"/>
      </w:pPr>
    </w:p>
  </w:footnote>
  <w:footnote w:id="2">
    <w:p w14:paraId="2467904D" w14:textId="27116701" w:rsidR="000A739C" w:rsidRPr="007508CF" w:rsidRDefault="000A739C"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Lidera Konsorcjum do działania w jego imieniu i na jego rzecz stanowi Załącznik nr 2 do Umowy.</w:t>
      </w:r>
    </w:p>
  </w:footnote>
  <w:footnote w:id="3">
    <w:p w14:paraId="34179C0F" w14:textId="1CF01E8C" w:rsidR="000A739C" w:rsidRPr="009C3119" w:rsidRDefault="000A739C"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hAnsi="Garamond"/>
        </w:rPr>
        <w:t xml:space="preserve"> Należy wybrać właściwy rejestr.</w:t>
      </w:r>
    </w:p>
  </w:footnote>
  <w:footnote w:id="4">
    <w:p w14:paraId="3332B313" w14:textId="42D0A50B" w:rsidR="000A739C" w:rsidRDefault="000A739C" w:rsidP="00C23B78">
      <w:pPr>
        <w:pStyle w:val="Tekstprzypisudolnego"/>
        <w:jc w:val="both"/>
      </w:pPr>
      <w:r w:rsidRPr="009C3119">
        <w:rPr>
          <w:rStyle w:val="Odwoanieprzypisudolnego"/>
          <w:rFonts w:ascii="Garamond" w:hAnsi="Garamond"/>
        </w:rPr>
        <w:footnoteRef/>
      </w:r>
      <w:r w:rsidRPr="009C3119">
        <w:rPr>
          <w:rFonts w:ascii="Garamond" w:hAnsi="Garamond"/>
        </w:rPr>
        <w:t xml:space="preserve"> Należy powielić i uzupełnić dane każdego Konsorcjanta.</w:t>
      </w:r>
    </w:p>
  </w:footnote>
  <w:footnote w:id="5">
    <w:p w14:paraId="7B492793" w14:textId="2AAE82C9" w:rsidR="000A739C" w:rsidRPr="007508CF" w:rsidRDefault="000A739C"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Liderowi Konsorcjum oraz za jego pośrednictwem Konsorcjantom ze środków publicznych na podstawie Umowy.</w:t>
      </w:r>
    </w:p>
  </w:footnote>
  <w:footnote w:id="6">
    <w:p w14:paraId="034C766A" w14:textId="61F5F5A9" w:rsidR="000A739C" w:rsidRPr="007508CF" w:rsidRDefault="000A739C"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63ECDD67" w14:textId="693C184B" w:rsidR="000A739C" w:rsidRDefault="000A739C" w:rsidP="00C23B78">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8">
    <w:p w14:paraId="19E4D610" w14:textId="3CD43C5B" w:rsidR="000A739C" w:rsidRPr="007508CF" w:rsidRDefault="000A739C"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9">
    <w:p w14:paraId="1532092C" w14:textId="330A0BAC" w:rsidR="000A739C" w:rsidRPr="009C3119" w:rsidRDefault="000A739C"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10">
    <w:p w14:paraId="621F238C" w14:textId="1590551F" w:rsidR="000A739C" w:rsidRDefault="000A739C">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1">
    <w:p w14:paraId="4B3C5BC4" w14:textId="236E9FB3" w:rsidR="000A739C" w:rsidRPr="009C3119" w:rsidRDefault="000A739C"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eastAsia="Times New Roman" w:hAnsi="Garamond"/>
          <w:lang w:eastAsia="en-US"/>
        </w:rPr>
        <w:t xml:space="preserve"> </w:t>
      </w:r>
      <w:r w:rsidRPr="009C3119">
        <w:rPr>
          <w:rFonts w:ascii="Garamond" w:hAnsi="Garamond"/>
        </w:rPr>
        <w:t>Należy powielić i uzupełnić dane każdego Konsorcjanta.</w:t>
      </w:r>
    </w:p>
  </w:footnote>
  <w:footnote w:id="12">
    <w:p w14:paraId="69FCB9E1" w14:textId="499AA2F3" w:rsidR="000A739C" w:rsidRDefault="000A739C">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3">
    <w:p w14:paraId="2E7727A5" w14:textId="4C6A1AE5" w:rsidR="000A739C" w:rsidRPr="00940DDC" w:rsidRDefault="000A739C"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4">
    <w:p w14:paraId="69657292" w14:textId="2D60AAF9" w:rsidR="000A739C" w:rsidRPr="00940DDC" w:rsidRDefault="000A739C"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5">
    <w:p w14:paraId="27DD1549" w14:textId="708BD8E3" w:rsidR="000A739C" w:rsidRDefault="000A739C" w:rsidP="00C23B78">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6">
    <w:p w14:paraId="500959D5" w14:textId="1FB1ADF8" w:rsidR="000A739C" w:rsidRPr="00940DDC" w:rsidRDefault="000A739C"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7">
    <w:p w14:paraId="2EB87D57" w14:textId="7E6BBC90" w:rsidR="000A739C" w:rsidRDefault="000A739C"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8">
    <w:p w14:paraId="6E379F09" w14:textId="062DDD5F" w:rsidR="000A739C" w:rsidRPr="00935324" w:rsidRDefault="000A739C" w:rsidP="00C23B78">
      <w:pPr>
        <w:pStyle w:val="Tekstprzypisudolnego"/>
        <w:jc w:val="both"/>
        <w:rPr>
          <w:rFonts w:ascii="Garamond" w:hAnsi="Garamond"/>
        </w:rPr>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9">
    <w:p w14:paraId="5FCA638B" w14:textId="3C1495BD" w:rsidR="000A739C" w:rsidRDefault="000A739C"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20">
    <w:p w14:paraId="2E8B5DBB" w14:textId="74BB886A" w:rsidR="000A739C" w:rsidRPr="002B0650" w:rsidRDefault="000A739C" w:rsidP="00650CCA">
      <w:pPr>
        <w:pStyle w:val="Tekstprzypisudolnego"/>
        <w:jc w:val="both"/>
      </w:pPr>
      <w:r w:rsidRPr="002B0650">
        <w:rPr>
          <w:rStyle w:val="Odwoanieprzypisudolnego"/>
        </w:rPr>
        <w:footnoteRef/>
      </w:r>
      <w:r w:rsidRPr="002B0650">
        <w:t xml:space="preserve"> </w:t>
      </w:r>
      <w:r w:rsidRPr="00C23B78">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C23B78">
        <w:rPr>
          <w:rStyle w:val="FontStyle29"/>
          <w:rFonts w:ascii="Garamond" w:hAnsi="Garamond"/>
        </w:rPr>
        <w:t xml:space="preserve"> poz. 443).</w:t>
      </w:r>
    </w:p>
  </w:footnote>
  <w:footnote w:id="21">
    <w:p w14:paraId="74D2C563" w14:textId="65F1642D" w:rsidR="000A739C" w:rsidRPr="006E6BF6" w:rsidRDefault="000A739C"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Jeżeli zmiana w składzie Konsorcjum polega na powołaniu nowego Konsorcjanta jego wybór musi nastąpić w</w:t>
      </w:r>
      <w:r>
        <w:rPr>
          <w:rFonts w:ascii="Garamond" w:hAnsi="Garamond"/>
        </w:rPr>
        <w:t> </w:t>
      </w:r>
      <w:r w:rsidRPr="006E6BF6">
        <w:rPr>
          <w:rFonts w:ascii="Garamond" w:hAnsi="Garamond"/>
        </w:rPr>
        <w:t>ramach otwartego naboru określonego w Regulaminie z zachowaniem zasady przejrzystości i równego traktowania. Agencja zastrzega sobie prawo do zgłaszania uwag lub propozycji zmian do warunków naboru Konsorcjanta w celu zapewnienia należytego wykonania Umowy o dofinansowanie. Stroną Konsorcjum nie może być podmiot wykluczony z możliwości otrzymania dofinansowania.</w:t>
      </w:r>
    </w:p>
    <w:p w14:paraId="78D665F8" w14:textId="6F93E576" w:rsidR="000A739C" w:rsidRDefault="000A739C">
      <w:pPr>
        <w:pStyle w:val="Tekstprzypisudolnego"/>
      </w:pPr>
    </w:p>
  </w:footnote>
  <w:footnote w:id="22">
    <w:p w14:paraId="66EE5F50" w14:textId="1E3352F7" w:rsidR="000A739C" w:rsidRPr="006E6BF6" w:rsidRDefault="000A739C"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Pr>
          <w:rStyle w:val="FontStyle29"/>
          <w:rFonts w:ascii="Garamond" w:hAnsi="Garamond"/>
        </w:rPr>
        <w:t>yczy</w:t>
      </w:r>
      <w:r w:rsidRPr="006E6BF6">
        <w:rPr>
          <w:rStyle w:val="FontStyle29"/>
          <w:rFonts w:ascii="Garamond" w:hAnsi="Garamond"/>
        </w:rPr>
        <w:t xml:space="preserve"> przypadku, w którym Liderowi Konsorcjum lub Konsorcjantowi udzielono ulgi w spłacie należności.</w:t>
      </w:r>
    </w:p>
  </w:footnote>
  <w:footnote w:id="23">
    <w:p w14:paraId="63B76F50" w14:textId="2F8C0ABB" w:rsidR="000A739C" w:rsidRPr="006E6BF6" w:rsidRDefault="000A739C" w:rsidP="00C23B78">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24">
    <w:p w14:paraId="711815F6" w14:textId="19300EAD" w:rsidR="000A739C" w:rsidRDefault="000A739C" w:rsidP="00C23B78">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0A739C" w:rsidRDefault="000A739C">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2"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3B05E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0"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D2BEC"/>
    <w:multiLevelType w:val="hybridMultilevel"/>
    <w:tmpl w:val="83164E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D85DC2"/>
    <w:multiLevelType w:val="hybridMultilevel"/>
    <w:tmpl w:val="6D0CFB92"/>
    <w:lvl w:ilvl="0" w:tplc="DB6EBB34">
      <w:start w:val="1"/>
      <w:numFmt w:val="decimal"/>
      <w:lvlText w:val="%1."/>
      <w:lvlJc w:val="left"/>
      <w:pPr>
        <w:ind w:left="501" w:hanging="360"/>
      </w:pPr>
      <w:rPr>
        <w:rFonts w:ascii="Garamond" w:hAnsi="Garamond"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56"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3"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6"/>
  </w:num>
  <w:num w:numId="5">
    <w:abstractNumId w:val="56"/>
  </w:num>
  <w:num w:numId="6">
    <w:abstractNumId w:val="13"/>
  </w:num>
  <w:num w:numId="7">
    <w:abstractNumId w:val="28"/>
  </w:num>
  <w:num w:numId="8">
    <w:abstractNumId w:val="59"/>
  </w:num>
  <w:num w:numId="9">
    <w:abstractNumId w:val="26"/>
  </w:num>
  <w:num w:numId="10">
    <w:abstractNumId w:val="29"/>
  </w:num>
  <w:num w:numId="11">
    <w:abstractNumId w:val="35"/>
  </w:num>
  <w:num w:numId="12">
    <w:abstractNumId w:val="3"/>
  </w:num>
  <w:num w:numId="13">
    <w:abstractNumId w:val="62"/>
  </w:num>
  <w:num w:numId="14">
    <w:abstractNumId w:val="52"/>
  </w:num>
  <w:num w:numId="15">
    <w:abstractNumId w:val="40"/>
  </w:num>
  <w:num w:numId="16">
    <w:abstractNumId w:val="41"/>
  </w:num>
  <w:num w:numId="17">
    <w:abstractNumId w:val="60"/>
  </w:num>
  <w:num w:numId="18">
    <w:abstractNumId w:val="34"/>
  </w:num>
  <w:num w:numId="19">
    <w:abstractNumId w:val="42"/>
  </w:num>
  <w:num w:numId="20">
    <w:abstractNumId w:val="10"/>
  </w:num>
  <w:num w:numId="21">
    <w:abstractNumId w:val="25"/>
  </w:num>
  <w:num w:numId="22">
    <w:abstractNumId w:val="32"/>
  </w:num>
  <w:num w:numId="23">
    <w:abstractNumId w:val="24"/>
  </w:num>
  <w:num w:numId="24">
    <w:abstractNumId w:val="58"/>
  </w:num>
  <w:num w:numId="25">
    <w:abstractNumId w:val="50"/>
  </w:num>
  <w:num w:numId="26">
    <w:abstractNumId w:val="49"/>
  </w:num>
  <w:num w:numId="27">
    <w:abstractNumId w:val="48"/>
  </w:num>
  <w:num w:numId="28">
    <w:abstractNumId w:val="27"/>
  </w:num>
  <w:num w:numId="29">
    <w:abstractNumId w:val="45"/>
  </w:num>
  <w:num w:numId="30">
    <w:abstractNumId w:val="47"/>
  </w:num>
  <w:num w:numId="31">
    <w:abstractNumId w:val="61"/>
  </w:num>
  <w:num w:numId="32">
    <w:abstractNumId w:val="54"/>
  </w:num>
  <w:num w:numId="33">
    <w:abstractNumId w:val="21"/>
  </w:num>
  <w:num w:numId="34">
    <w:abstractNumId w:val="1"/>
  </w:num>
  <w:num w:numId="35">
    <w:abstractNumId w:val="14"/>
  </w:num>
  <w:num w:numId="36">
    <w:abstractNumId w:val="37"/>
  </w:num>
  <w:num w:numId="37">
    <w:abstractNumId w:val="20"/>
  </w:num>
  <w:num w:numId="38">
    <w:abstractNumId w:val="53"/>
  </w:num>
  <w:num w:numId="39">
    <w:abstractNumId w:val="33"/>
  </w:num>
  <w:num w:numId="40">
    <w:abstractNumId w:val="63"/>
  </w:num>
  <w:num w:numId="41">
    <w:abstractNumId w:val="12"/>
  </w:num>
  <w:num w:numId="42">
    <w:abstractNumId w:val="4"/>
  </w:num>
  <w:num w:numId="43">
    <w:abstractNumId w:val="16"/>
  </w:num>
  <w:num w:numId="44">
    <w:abstractNumId w:val="30"/>
  </w:num>
  <w:num w:numId="45">
    <w:abstractNumId w:val="46"/>
  </w:num>
  <w:num w:numId="46">
    <w:abstractNumId w:val="23"/>
  </w:num>
  <w:num w:numId="47">
    <w:abstractNumId w:val="15"/>
  </w:num>
  <w:num w:numId="48">
    <w:abstractNumId w:val="51"/>
  </w:num>
  <w:num w:numId="49">
    <w:abstractNumId w:val="17"/>
  </w:num>
  <w:num w:numId="50">
    <w:abstractNumId w:val="57"/>
  </w:num>
  <w:num w:numId="51">
    <w:abstractNumId w:val="5"/>
  </w:num>
  <w:num w:numId="52">
    <w:abstractNumId w:val="39"/>
  </w:num>
  <w:num w:numId="53">
    <w:abstractNumId w:val="22"/>
  </w:num>
  <w:num w:numId="54">
    <w:abstractNumId w:val="44"/>
  </w:num>
  <w:num w:numId="55">
    <w:abstractNumId w:val="6"/>
  </w:num>
  <w:num w:numId="56">
    <w:abstractNumId w:val="18"/>
  </w:num>
  <w:num w:numId="57">
    <w:abstractNumId w:val="8"/>
  </w:num>
  <w:num w:numId="58">
    <w:abstractNumId w:val="9"/>
  </w:num>
  <w:num w:numId="59">
    <w:abstractNumId w:val="38"/>
  </w:num>
  <w:num w:numId="60">
    <w:abstractNumId w:val="55"/>
  </w:num>
  <w:num w:numId="61">
    <w:abstractNumId w:val="19"/>
  </w:num>
  <w:num w:numId="62">
    <w:abstractNumId w:val="43"/>
  </w:num>
  <w:num w:numId="63">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AA6"/>
    <w:rsid w:val="00000DC0"/>
    <w:rsid w:val="0000111A"/>
    <w:rsid w:val="00001523"/>
    <w:rsid w:val="00001865"/>
    <w:rsid w:val="00002086"/>
    <w:rsid w:val="000026B8"/>
    <w:rsid w:val="00002B5E"/>
    <w:rsid w:val="00002BC4"/>
    <w:rsid w:val="000036C8"/>
    <w:rsid w:val="00003CF1"/>
    <w:rsid w:val="00003D89"/>
    <w:rsid w:val="000047DD"/>
    <w:rsid w:val="00004CFB"/>
    <w:rsid w:val="00004EEE"/>
    <w:rsid w:val="0000547D"/>
    <w:rsid w:val="00007532"/>
    <w:rsid w:val="00010101"/>
    <w:rsid w:val="00010204"/>
    <w:rsid w:val="000103BD"/>
    <w:rsid w:val="0001065F"/>
    <w:rsid w:val="000108D2"/>
    <w:rsid w:val="000108E1"/>
    <w:rsid w:val="00011600"/>
    <w:rsid w:val="0001213D"/>
    <w:rsid w:val="00013965"/>
    <w:rsid w:val="00013E18"/>
    <w:rsid w:val="000143AC"/>
    <w:rsid w:val="00014516"/>
    <w:rsid w:val="00014B83"/>
    <w:rsid w:val="00014E6C"/>
    <w:rsid w:val="00015295"/>
    <w:rsid w:val="000154E2"/>
    <w:rsid w:val="00015A89"/>
    <w:rsid w:val="000163CC"/>
    <w:rsid w:val="00016E4C"/>
    <w:rsid w:val="000173BB"/>
    <w:rsid w:val="000174E2"/>
    <w:rsid w:val="0001754C"/>
    <w:rsid w:val="0001764E"/>
    <w:rsid w:val="00017D8B"/>
    <w:rsid w:val="0002002F"/>
    <w:rsid w:val="00020812"/>
    <w:rsid w:val="00021753"/>
    <w:rsid w:val="00021BDC"/>
    <w:rsid w:val="000220CA"/>
    <w:rsid w:val="00023DD0"/>
    <w:rsid w:val="00024339"/>
    <w:rsid w:val="00024DDA"/>
    <w:rsid w:val="00025396"/>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A37"/>
    <w:rsid w:val="00040C3C"/>
    <w:rsid w:val="0004127C"/>
    <w:rsid w:val="000412F3"/>
    <w:rsid w:val="00041601"/>
    <w:rsid w:val="00041E6B"/>
    <w:rsid w:val="00041FD5"/>
    <w:rsid w:val="00041FE0"/>
    <w:rsid w:val="00043CF6"/>
    <w:rsid w:val="00043D17"/>
    <w:rsid w:val="00043F75"/>
    <w:rsid w:val="00044394"/>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2959"/>
    <w:rsid w:val="000636FC"/>
    <w:rsid w:val="00063DA2"/>
    <w:rsid w:val="00063DAE"/>
    <w:rsid w:val="00064338"/>
    <w:rsid w:val="00064787"/>
    <w:rsid w:val="000655CB"/>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68B"/>
    <w:rsid w:val="00082761"/>
    <w:rsid w:val="00083032"/>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CE7"/>
    <w:rsid w:val="000A4DA1"/>
    <w:rsid w:val="000A5B1C"/>
    <w:rsid w:val="000A656F"/>
    <w:rsid w:val="000A665E"/>
    <w:rsid w:val="000A6D6F"/>
    <w:rsid w:val="000A739C"/>
    <w:rsid w:val="000A7838"/>
    <w:rsid w:val="000A79C8"/>
    <w:rsid w:val="000A7DDE"/>
    <w:rsid w:val="000B00FD"/>
    <w:rsid w:val="000B0627"/>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CEA"/>
    <w:rsid w:val="000B7E84"/>
    <w:rsid w:val="000C016E"/>
    <w:rsid w:val="000C0367"/>
    <w:rsid w:val="000C08F0"/>
    <w:rsid w:val="000C0CE0"/>
    <w:rsid w:val="000C11EB"/>
    <w:rsid w:val="000C12C9"/>
    <w:rsid w:val="000C1382"/>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3D8"/>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4CF"/>
    <w:rsid w:val="000F1646"/>
    <w:rsid w:val="000F188C"/>
    <w:rsid w:val="000F1900"/>
    <w:rsid w:val="000F2773"/>
    <w:rsid w:val="000F27BB"/>
    <w:rsid w:val="000F2896"/>
    <w:rsid w:val="000F2DE9"/>
    <w:rsid w:val="000F2E3A"/>
    <w:rsid w:val="000F3999"/>
    <w:rsid w:val="000F3AF0"/>
    <w:rsid w:val="000F3B2E"/>
    <w:rsid w:val="000F4197"/>
    <w:rsid w:val="000F500E"/>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173"/>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8C4"/>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7036"/>
    <w:rsid w:val="001571F4"/>
    <w:rsid w:val="0016032F"/>
    <w:rsid w:val="00160B7A"/>
    <w:rsid w:val="00160C66"/>
    <w:rsid w:val="00160E25"/>
    <w:rsid w:val="00161F30"/>
    <w:rsid w:val="001620D0"/>
    <w:rsid w:val="001622B9"/>
    <w:rsid w:val="0016240B"/>
    <w:rsid w:val="00163A64"/>
    <w:rsid w:val="00163AB0"/>
    <w:rsid w:val="001649B2"/>
    <w:rsid w:val="00164CD0"/>
    <w:rsid w:val="00164FE7"/>
    <w:rsid w:val="00165771"/>
    <w:rsid w:val="00165F9E"/>
    <w:rsid w:val="001669D0"/>
    <w:rsid w:val="00166B44"/>
    <w:rsid w:val="00166F57"/>
    <w:rsid w:val="00167615"/>
    <w:rsid w:val="001678ED"/>
    <w:rsid w:val="00170719"/>
    <w:rsid w:val="00170C49"/>
    <w:rsid w:val="001719E6"/>
    <w:rsid w:val="00171C87"/>
    <w:rsid w:val="00171E62"/>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6E24"/>
    <w:rsid w:val="0017782A"/>
    <w:rsid w:val="00177A41"/>
    <w:rsid w:val="00177AD3"/>
    <w:rsid w:val="00180346"/>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46E7"/>
    <w:rsid w:val="00194E14"/>
    <w:rsid w:val="00194FFB"/>
    <w:rsid w:val="00195562"/>
    <w:rsid w:val="001955F7"/>
    <w:rsid w:val="00195B5E"/>
    <w:rsid w:val="00196054"/>
    <w:rsid w:val="00197108"/>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036"/>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3E1"/>
    <w:rsid w:val="001D0C2D"/>
    <w:rsid w:val="001D141C"/>
    <w:rsid w:val="001D2182"/>
    <w:rsid w:val="001D279C"/>
    <w:rsid w:val="001D28ED"/>
    <w:rsid w:val="001D2D6F"/>
    <w:rsid w:val="001D30D5"/>
    <w:rsid w:val="001D315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32FC"/>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142"/>
    <w:rsid w:val="001F763B"/>
    <w:rsid w:val="001F7AFB"/>
    <w:rsid w:val="00200928"/>
    <w:rsid w:val="00200A75"/>
    <w:rsid w:val="00201E29"/>
    <w:rsid w:val="002026B1"/>
    <w:rsid w:val="00202D26"/>
    <w:rsid w:val="00203D31"/>
    <w:rsid w:val="00204082"/>
    <w:rsid w:val="002048CA"/>
    <w:rsid w:val="00205610"/>
    <w:rsid w:val="00206151"/>
    <w:rsid w:val="00206A50"/>
    <w:rsid w:val="002075F8"/>
    <w:rsid w:val="002078B1"/>
    <w:rsid w:val="002079E3"/>
    <w:rsid w:val="00207A1C"/>
    <w:rsid w:val="00210F05"/>
    <w:rsid w:val="00211982"/>
    <w:rsid w:val="0021288C"/>
    <w:rsid w:val="002128C6"/>
    <w:rsid w:val="00213504"/>
    <w:rsid w:val="002138BF"/>
    <w:rsid w:val="002146F1"/>
    <w:rsid w:val="002149C6"/>
    <w:rsid w:val="00214D05"/>
    <w:rsid w:val="002153BD"/>
    <w:rsid w:val="0021656C"/>
    <w:rsid w:val="00217205"/>
    <w:rsid w:val="00217686"/>
    <w:rsid w:val="00217748"/>
    <w:rsid w:val="00217D78"/>
    <w:rsid w:val="00220055"/>
    <w:rsid w:val="002209A5"/>
    <w:rsid w:val="002211CE"/>
    <w:rsid w:val="00221955"/>
    <w:rsid w:val="00221A14"/>
    <w:rsid w:val="00221C74"/>
    <w:rsid w:val="00221EFA"/>
    <w:rsid w:val="002221C7"/>
    <w:rsid w:val="0022363A"/>
    <w:rsid w:val="002236CC"/>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2B7A"/>
    <w:rsid w:val="00232DC9"/>
    <w:rsid w:val="002335DD"/>
    <w:rsid w:val="00233FF9"/>
    <w:rsid w:val="00234292"/>
    <w:rsid w:val="002347EA"/>
    <w:rsid w:val="002349C5"/>
    <w:rsid w:val="00234CAF"/>
    <w:rsid w:val="00234D03"/>
    <w:rsid w:val="00234E72"/>
    <w:rsid w:val="00235AEF"/>
    <w:rsid w:val="00235B8B"/>
    <w:rsid w:val="002363AF"/>
    <w:rsid w:val="002368AA"/>
    <w:rsid w:val="00236C20"/>
    <w:rsid w:val="00237193"/>
    <w:rsid w:val="00237233"/>
    <w:rsid w:val="00237AC6"/>
    <w:rsid w:val="002403F8"/>
    <w:rsid w:val="00240469"/>
    <w:rsid w:val="002406F6"/>
    <w:rsid w:val="00240C5D"/>
    <w:rsid w:val="0024113C"/>
    <w:rsid w:val="002412F4"/>
    <w:rsid w:val="0024279A"/>
    <w:rsid w:val="00242AB9"/>
    <w:rsid w:val="00242AD3"/>
    <w:rsid w:val="00243274"/>
    <w:rsid w:val="0024389E"/>
    <w:rsid w:val="00243C8F"/>
    <w:rsid w:val="002446D0"/>
    <w:rsid w:val="00244B8B"/>
    <w:rsid w:val="00244BDB"/>
    <w:rsid w:val="00244CFF"/>
    <w:rsid w:val="0024666C"/>
    <w:rsid w:val="00246F1A"/>
    <w:rsid w:val="002470D0"/>
    <w:rsid w:val="0024725D"/>
    <w:rsid w:val="0024741D"/>
    <w:rsid w:val="00247752"/>
    <w:rsid w:val="00247C78"/>
    <w:rsid w:val="00247CBC"/>
    <w:rsid w:val="00251AA2"/>
    <w:rsid w:val="00251B50"/>
    <w:rsid w:val="00251CC4"/>
    <w:rsid w:val="00251EBD"/>
    <w:rsid w:val="00252447"/>
    <w:rsid w:val="00253747"/>
    <w:rsid w:val="00253B15"/>
    <w:rsid w:val="00253B8D"/>
    <w:rsid w:val="00254AB1"/>
    <w:rsid w:val="0025519E"/>
    <w:rsid w:val="0025520D"/>
    <w:rsid w:val="00255300"/>
    <w:rsid w:val="002554C2"/>
    <w:rsid w:val="00255920"/>
    <w:rsid w:val="00255992"/>
    <w:rsid w:val="00255D4B"/>
    <w:rsid w:val="00256130"/>
    <w:rsid w:val="00256D2C"/>
    <w:rsid w:val="0025776A"/>
    <w:rsid w:val="00257C87"/>
    <w:rsid w:val="00257D10"/>
    <w:rsid w:val="00257DF4"/>
    <w:rsid w:val="00257FDC"/>
    <w:rsid w:val="002603AF"/>
    <w:rsid w:val="00260681"/>
    <w:rsid w:val="00261A82"/>
    <w:rsid w:val="002621A0"/>
    <w:rsid w:val="00262584"/>
    <w:rsid w:val="00262C77"/>
    <w:rsid w:val="00262D51"/>
    <w:rsid w:val="0026315A"/>
    <w:rsid w:val="0026363B"/>
    <w:rsid w:val="00263759"/>
    <w:rsid w:val="00263D30"/>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A3"/>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B12"/>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4D2"/>
    <w:rsid w:val="002A7D72"/>
    <w:rsid w:val="002A7D85"/>
    <w:rsid w:val="002B03B6"/>
    <w:rsid w:val="002B0650"/>
    <w:rsid w:val="002B08BA"/>
    <w:rsid w:val="002B10B9"/>
    <w:rsid w:val="002B1790"/>
    <w:rsid w:val="002B18E5"/>
    <w:rsid w:val="002B261A"/>
    <w:rsid w:val="002B31A6"/>
    <w:rsid w:val="002B3319"/>
    <w:rsid w:val="002B3720"/>
    <w:rsid w:val="002B3763"/>
    <w:rsid w:val="002B39F4"/>
    <w:rsid w:val="002B4A96"/>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3C93"/>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4232"/>
    <w:rsid w:val="002D4C61"/>
    <w:rsid w:val="002D4C88"/>
    <w:rsid w:val="002D4F85"/>
    <w:rsid w:val="002D53D4"/>
    <w:rsid w:val="002D5442"/>
    <w:rsid w:val="002D5A91"/>
    <w:rsid w:val="002D5D33"/>
    <w:rsid w:val="002D60D1"/>
    <w:rsid w:val="002D63A2"/>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5FC3"/>
    <w:rsid w:val="0030622D"/>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177D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2EF"/>
    <w:rsid w:val="00327396"/>
    <w:rsid w:val="003315F5"/>
    <w:rsid w:val="0033311F"/>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0EA4"/>
    <w:rsid w:val="00351107"/>
    <w:rsid w:val="00351C44"/>
    <w:rsid w:val="00351CA5"/>
    <w:rsid w:val="00351CAE"/>
    <w:rsid w:val="00352347"/>
    <w:rsid w:val="00352647"/>
    <w:rsid w:val="00353640"/>
    <w:rsid w:val="0035373C"/>
    <w:rsid w:val="003537E6"/>
    <w:rsid w:val="003540DC"/>
    <w:rsid w:val="003552F1"/>
    <w:rsid w:val="003556F5"/>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88E"/>
    <w:rsid w:val="0036694E"/>
    <w:rsid w:val="00366A28"/>
    <w:rsid w:val="00366C4B"/>
    <w:rsid w:val="003708D8"/>
    <w:rsid w:val="003708F3"/>
    <w:rsid w:val="00371BAD"/>
    <w:rsid w:val="003723EE"/>
    <w:rsid w:val="00373AE0"/>
    <w:rsid w:val="003742EF"/>
    <w:rsid w:val="0037461D"/>
    <w:rsid w:val="00375ACB"/>
    <w:rsid w:val="00375DC6"/>
    <w:rsid w:val="00375F18"/>
    <w:rsid w:val="0037615C"/>
    <w:rsid w:val="00377336"/>
    <w:rsid w:val="00377E00"/>
    <w:rsid w:val="00380E87"/>
    <w:rsid w:val="003814F9"/>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7E4D"/>
    <w:rsid w:val="003901DE"/>
    <w:rsid w:val="0039061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5C7"/>
    <w:rsid w:val="003A1DBC"/>
    <w:rsid w:val="003A2AB3"/>
    <w:rsid w:val="003A2C7A"/>
    <w:rsid w:val="003A3FFC"/>
    <w:rsid w:val="003A4B01"/>
    <w:rsid w:val="003A5AB0"/>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546A"/>
    <w:rsid w:val="003B54EB"/>
    <w:rsid w:val="003B5A98"/>
    <w:rsid w:val="003B5CFB"/>
    <w:rsid w:val="003B6223"/>
    <w:rsid w:val="003B68B0"/>
    <w:rsid w:val="003B7276"/>
    <w:rsid w:val="003C000F"/>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67F"/>
    <w:rsid w:val="004052C6"/>
    <w:rsid w:val="0040553B"/>
    <w:rsid w:val="004057C6"/>
    <w:rsid w:val="004059FC"/>
    <w:rsid w:val="00405F4B"/>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5E96"/>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31E8"/>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4184"/>
    <w:rsid w:val="00434550"/>
    <w:rsid w:val="00434F1F"/>
    <w:rsid w:val="00436468"/>
    <w:rsid w:val="004367FD"/>
    <w:rsid w:val="00436EA3"/>
    <w:rsid w:val="00436FB3"/>
    <w:rsid w:val="00437A47"/>
    <w:rsid w:val="004400FB"/>
    <w:rsid w:val="004405F4"/>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0C20"/>
    <w:rsid w:val="0045156B"/>
    <w:rsid w:val="00451907"/>
    <w:rsid w:val="00451A8A"/>
    <w:rsid w:val="004520B0"/>
    <w:rsid w:val="00452448"/>
    <w:rsid w:val="004544D9"/>
    <w:rsid w:val="00454684"/>
    <w:rsid w:val="004549D5"/>
    <w:rsid w:val="004550B2"/>
    <w:rsid w:val="00455B2A"/>
    <w:rsid w:val="00456262"/>
    <w:rsid w:val="004562C3"/>
    <w:rsid w:val="00456887"/>
    <w:rsid w:val="00456ABE"/>
    <w:rsid w:val="00456B15"/>
    <w:rsid w:val="00456DBD"/>
    <w:rsid w:val="0045737D"/>
    <w:rsid w:val="004577CD"/>
    <w:rsid w:val="00457AC6"/>
    <w:rsid w:val="00457B90"/>
    <w:rsid w:val="0046076A"/>
    <w:rsid w:val="00460F1B"/>
    <w:rsid w:val="00461CF5"/>
    <w:rsid w:val="00461D67"/>
    <w:rsid w:val="0046284C"/>
    <w:rsid w:val="00462E74"/>
    <w:rsid w:val="0046323C"/>
    <w:rsid w:val="004632CF"/>
    <w:rsid w:val="00463902"/>
    <w:rsid w:val="00465145"/>
    <w:rsid w:val="00465E53"/>
    <w:rsid w:val="004677BF"/>
    <w:rsid w:val="00467BAD"/>
    <w:rsid w:val="004705D0"/>
    <w:rsid w:val="00470AFA"/>
    <w:rsid w:val="00470B61"/>
    <w:rsid w:val="004713E9"/>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9BC"/>
    <w:rsid w:val="00494F7D"/>
    <w:rsid w:val="00495291"/>
    <w:rsid w:val="00495674"/>
    <w:rsid w:val="00495AA8"/>
    <w:rsid w:val="00495B1B"/>
    <w:rsid w:val="00495F95"/>
    <w:rsid w:val="004965B6"/>
    <w:rsid w:val="00496D43"/>
    <w:rsid w:val="004A046E"/>
    <w:rsid w:val="004A1C7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58D6"/>
    <w:rsid w:val="004D5C0B"/>
    <w:rsid w:val="004D5F19"/>
    <w:rsid w:val="004D66A4"/>
    <w:rsid w:val="004D6F26"/>
    <w:rsid w:val="004D7206"/>
    <w:rsid w:val="004D779D"/>
    <w:rsid w:val="004D7A3E"/>
    <w:rsid w:val="004E0686"/>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46BB"/>
    <w:rsid w:val="0054473E"/>
    <w:rsid w:val="00544826"/>
    <w:rsid w:val="00544D81"/>
    <w:rsid w:val="00544F63"/>
    <w:rsid w:val="005451A7"/>
    <w:rsid w:val="00545248"/>
    <w:rsid w:val="00545733"/>
    <w:rsid w:val="005457C8"/>
    <w:rsid w:val="005457EF"/>
    <w:rsid w:val="005468FB"/>
    <w:rsid w:val="005469AD"/>
    <w:rsid w:val="00546B37"/>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749"/>
    <w:rsid w:val="00574AE1"/>
    <w:rsid w:val="0057560C"/>
    <w:rsid w:val="00575822"/>
    <w:rsid w:val="00575D55"/>
    <w:rsid w:val="005765EE"/>
    <w:rsid w:val="0057694F"/>
    <w:rsid w:val="00577FDE"/>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F02"/>
    <w:rsid w:val="005970EB"/>
    <w:rsid w:val="00597E33"/>
    <w:rsid w:val="005A0191"/>
    <w:rsid w:val="005A09F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AF4"/>
    <w:rsid w:val="005B0CFE"/>
    <w:rsid w:val="005B1805"/>
    <w:rsid w:val="005B26E7"/>
    <w:rsid w:val="005B4BBC"/>
    <w:rsid w:val="005B4FE9"/>
    <w:rsid w:val="005B5501"/>
    <w:rsid w:val="005B550B"/>
    <w:rsid w:val="005B5DD0"/>
    <w:rsid w:val="005B6434"/>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3D0"/>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75B"/>
    <w:rsid w:val="00602932"/>
    <w:rsid w:val="00603808"/>
    <w:rsid w:val="00603A3D"/>
    <w:rsid w:val="00603E1A"/>
    <w:rsid w:val="0060405C"/>
    <w:rsid w:val="006041EC"/>
    <w:rsid w:val="00604374"/>
    <w:rsid w:val="006043A0"/>
    <w:rsid w:val="00604678"/>
    <w:rsid w:val="006049F2"/>
    <w:rsid w:val="00604FAB"/>
    <w:rsid w:val="0060537E"/>
    <w:rsid w:val="00605F7B"/>
    <w:rsid w:val="00606A48"/>
    <w:rsid w:val="00606D3D"/>
    <w:rsid w:val="00607519"/>
    <w:rsid w:val="00607658"/>
    <w:rsid w:val="00607A91"/>
    <w:rsid w:val="006104A6"/>
    <w:rsid w:val="00610824"/>
    <w:rsid w:val="006108EC"/>
    <w:rsid w:val="00610A0A"/>
    <w:rsid w:val="00611338"/>
    <w:rsid w:val="00611715"/>
    <w:rsid w:val="00611E43"/>
    <w:rsid w:val="0061284A"/>
    <w:rsid w:val="006144BF"/>
    <w:rsid w:val="0061505F"/>
    <w:rsid w:val="00615363"/>
    <w:rsid w:val="0061568C"/>
    <w:rsid w:val="00616140"/>
    <w:rsid w:val="0061670D"/>
    <w:rsid w:val="006169BA"/>
    <w:rsid w:val="006171B9"/>
    <w:rsid w:val="006172DA"/>
    <w:rsid w:val="006175DA"/>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4E2F"/>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61AA"/>
    <w:rsid w:val="00646288"/>
    <w:rsid w:val="006464FD"/>
    <w:rsid w:val="00646773"/>
    <w:rsid w:val="006468AD"/>
    <w:rsid w:val="006473B7"/>
    <w:rsid w:val="00647ABC"/>
    <w:rsid w:val="00647CB9"/>
    <w:rsid w:val="0065065E"/>
    <w:rsid w:val="00650A3E"/>
    <w:rsid w:val="00650CCA"/>
    <w:rsid w:val="00650CD7"/>
    <w:rsid w:val="00650E67"/>
    <w:rsid w:val="0065305D"/>
    <w:rsid w:val="00653CEF"/>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37E"/>
    <w:rsid w:val="006875A4"/>
    <w:rsid w:val="00690363"/>
    <w:rsid w:val="00690464"/>
    <w:rsid w:val="0069051F"/>
    <w:rsid w:val="006907D3"/>
    <w:rsid w:val="00690FE9"/>
    <w:rsid w:val="00691806"/>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95D"/>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4F9"/>
    <w:rsid w:val="006B7AA5"/>
    <w:rsid w:val="006B7DC1"/>
    <w:rsid w:val="006C08C5"/>
    <w:rsid w:val="006C1047"/>
    <w:rsid w:val="006C1378"/>
    <w:rsid w:val="006C1738"/>
    <w:rsid w:val="006C1D1E"/>
    <w:rsid w:val="006C22E6"/>
    <w:rsid w:val="006C28F5"/>
    <w:rsid w:val="006C29B4"/>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796"/>
    <w:rsid w:val="006E6B85"/>
    <w:rsid w:val="006E6BF6"/>
    <w:rsid w:val="006E77BC"/>
    <w:rsid w:val="006F0135"/>
    <w:rsid w:val="006F038E"/>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748B"/>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40B95"/>
    <w:rsid w:val="007412DF"/>
    <w:rsid w:val="00741763"/>
    <w:rsid w:val="00741DA9"/>
    <w:rsid w:val="00742704"/>
    <w:rsid w:val="00742C12"/>
    <w:rsid w:val="00742D56"/>
    <w:rsid w:val="00743413"/>
    <w:rsid w:val="00743711"/>
    <w:rsid w:val="00743B03"/>
    <w:rsid w:val="00743F65"/>
    <w:rsid w:val="007448B2"/>
    <w:rsid w:val="00745B71"/>
    <w:rsid w:val="0075033D"/>
    <w:rsid w:val="007508CF"/>
    <w:rsid w:val="0075159D"/>
    <w:rsid w:val="007517E2"/>
    <w:rsid w:val="00752340"/>
    <w:rsid w:val="007531FA"/>
    <w:rsid w:val="007536B2"/>
    <w:rsid w:val="00753726"/>
    <w:rsid w:val="007539E3"/>
    <w:rsid w:val="00753C8B"/>
    <w:rsid w:val="0075461D"/>
    <w:rsid w:val="007550BE"/>
    <w:rsid w:val="00756A08"/>
    <w:rsid w:val="007571E1"/>
    <w:rsid w:val="007572AF"/>
    <w:rsid w:val="00757604"/>
    <w:rsid w:val="00760035"/>
    <w:rsid w:val="00760116"/>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3C2"/>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90496"/>
    <w:rsid w:val="007905F0"/>
    <w:rsid w:val="007906A0"/>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2F26"/>
    <w:rsid w:val="007A35A3"/>
    <w:rsid w:val="007A39D5"/>
    <w:rsid w:val="007A3EFE"/>
    <w:rsid w:val="007A47D4"/>
    <w:rsid w:val="007A485B"/>
    <w:rsid w:val="007A4AF8"/>
    <w:rsid w:val="007A54DB"/>
    <w:rsid w:val="007A56D6"/>
    <w:rsid w:val="007A5E0E"/>
    <w:rsid w:val="007A6932"/>
    <w:rsid w:val="007A694D"/>
    <w:rsid w:val="007A6B5A"/>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16D1"/>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CE8"/>
    <w:rsid w:val="00801738"/>
    <w:rsid w:val="00803747"/>
    <w:rsid w:val="00804D85"/>
    <w:rsid w:val="008058AD"/>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44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493"/>
    <w:rsid w:val="00891667"/>
    <w:rsid w:val="00891A1A"/>
    <w:rsid w:val="00891ACA"/>
    <w:rsid w:val="00891D39"/>
    <w:rsid w:val="008924E6"/>
    <w:rsid w:val="00892AE5"/>
    <w:rsid w:val="00893997"/>
    <w:rsid w:val="00893F61"/>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AE3"/>
    <w:rsid w:val="008A2E35"/>
    <w:rsid w:val="008A2F33"/>
    <w:rsid w:val="008A35CF"/>
    <w:rsid w:val="008A4AAC"/>
    <w:rsid w:val="008A4B43"/>
    <w:rsid w:val="008A4DD5"/>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8F2"/>
    <w:rsid w:val="008D3C3B"/>
    <w:rsid w:val="008D4115"/>
    <w:rsid w:val="008D46A7"/>
    <w:rsid w:val="008D47E7"/>
    <w:rsid w:val="008D5275"/>
    <w:rsid w:val="008D56AB"/>
    <w:rsid w:val="008D5CF3"/>
    <w:rsid w:val="008D6BA8"/>
    <w:rsid w:val="008D6F82"/>
    <w:rsid w:val="008D7387"/>
    <w:rsid w:val="008E0090"/>
    <w:rsid w:val="008E0378"/>
    <w:rsid w:val="008E0AFA"/>
    <w:rsid w:val="008E0DDD"/>
    <w:rsid w:val="008E1899"/>
    <w:rsid w:val="008E18C0"/>
    <w:rsid w:val="008E1DE7"/>
    <w:rsid w:val="008E28CC"/>
    <w:rsid w:val="008E2B66"/>
    <w:rsid w:val="008E302A"/>
    <w:rsid w:val="008E3DED"/>
    <w:rsid w:val="008E43D5"/>
    <w:rsid w:val="008E447D"/>
    <w:rsid w:val="008E4C68"/>
    <w:rsid w:val="008E5576"/>
    <w:rsid w:val="008E61D1"/>
    <w:rsid w:val="008E6304"/>
    <w:rsid w:val="008E67C7"/>
    <w:rsid w:val="008E69DB"/>
    <w:rsid w:val="008E6A03"/>
    <w:rsid w:val="008F00E9"/>
    <w:rsid w:val="008F05AF"/>
    <w:rsid w:val="008F05C1"/>
    <w:rsid w:val="008F0D96"/>
    <w:rsid w:val="008F0DE2"/>
    <w:rsid w:val="008F11C1"/>
    <w:rsid w:val="008F15BC"/>
    <w:rsid w:val="008F1602"/>
    <w:rsid w:val="008F285B"/>
    <w:rsid w:val="008F2B42"/>
    <w:rsid w:val="008F2E28"/>
    <w:rsid w:val="008F30AC"/>
    <w:rsid w:val="008F30F4"/>
    <w:rsid w:val="008F3909"/>
    <w:rsid w:val="008F419B"/>
    <w:rsid w:val="008F55C1"/>
    <w:rsid w:val="008F599C"/>
    <w:rsid w:val="008F5F5B"/>
    <w:rsid w:val="008F6801"/>
    <w:rsid w:val="008F703B"/>
    <w:rsid w:val="008F714F"/>
    <w:rsid w:val="008F736B"/>
    <w:rsid w:val="008F761A"/>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B23"/>
    <w:rsid w:val="00913D00"/>
    <w:rsid w:val="00913EE5"/>
    <w:rsid w:val="0091440F"/>
    <w:rsid w:val="0091448E"/>
    <w:rsid w:val="009150EE"/>
    <w:rsid w:val="009152B5"/>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06B"/>
    <w:rsid w:val="00966875"/>
    <w:rsid w:val="00966FCB"/>
    <w:rsid w:val="009678A4"/>
    <w:rsid w:val="0096791C"/>
    <w:rsid w:val="009707B5"/>
    <w:rsid w:val="00970DAC"/>
    <w:rsid w:val="00971A4C"/>
    <w:rsid w:val="00972850"/>
    <w:rsid w:val="00972BCE"/>
    <w:rsid w:val="00973617"/>
    <w:rsid w:val="00973920"/>
    <w:rsid w:val="00973BAD"/>
    <w:rsid w:val="00973E23"/>
    <w:rsid w:val="00973EA8"/>
    <w:rsid w:val="00974002"/>
    <w:rsid w:val="009748D5"/>
    <w:rsid w:val="009757E9"/>
    <w:rsid w:val="00975941"/>
    <w:rsid w:val="00975F0A"/>
    <w:rsid w:val="00975F8A"/>
    <w:rsid w:val="009767DA"/>
    <w:rsid w:val="00976C8C"/>
    <w:rsid w:val="00976D83"/>
    <w:rsid w:val="0097786C"/>
    <w:rsid w:val="00980548"/>
    <w:rsid w:val="009805C3"/>
    <w:rsid w:val="0098080E"/>
    <w:rsid w:val="00980BA4"/>
    <w:rsid w:val="009814BE"/>
    <w:rsid w:val="0098180D"/>
    <w:rsid w:val="009818BD"/>
    <w:rsid w:val="009820F1"/>
    <w:rsid w:val="0098272E"/>
    <w:rsid w:val="009827D0"/>
    <w:rsid w:val="00982DAF"/>
    <w:rsid w:val="00982E19"/>
    <w:rsid w:val="00983883"/>
    <w:rsid w:val="00984637"/>
    <w:rsid w:val="0098597A"/>
    <w:rsid w:val="00985E99"/>
    <w:rsid w:val="0098683B"/>
    <w:rsid w:val="009869D4"/>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7CA"/>
    <w:rsid w:val="00993942"/>
    <w:rsid w:val="00994217"/>
    <w:rsid w:val="00994EA9"/>
    <w:rsid w:val="00995DDD"/>
    <w:rsid w:val="00996A4F"/>
    <w:rsid w:val="00996F0F"/>
    <w:rsid w:val="009971B9"/>
    <w:rsid w:val="009975F5"/>
    <w:rsid w:val="009977F4"/>
    <w:rsid w:val="009A13E1"/>
    <w:rsid w:val="009A1618"/>
    <w:rsid w:val="009A1619"/>
    <w:rsid w:val="009A1A89"/>
    <w:rsid w:val="009A1C39"/>
    <w:rsid w:val="009A1D5A"/>
    <w:rsid w:val="009A222A"/>
    <w:rsid w:val="009A2274"/>
    <w:rsid w:val="009A257E"/>
    <w:rsid w:val="009A2D44"/>
    <w:rsid w:val="009A3FB1"/>
    <w:rsid w:val="009A4A6E"/>
    <w:rsid w:val="009A4C50"/>
    <w:rsid w:val="009A4EA9"/>
    <w:rsid w:val="009A51BE"/>
    <w:rsid w:val="009A660E"/>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3D3A"/>
    <w:rsid w:val="009C4FBA"/>
    <w:rsid w:val="009C540E"/>
    <w:rsid w:val="009C5752"/>
    <w:rsid w:val="009C57A8"/>
    <w:rsid w:val="009C5F5B"/>
    <w:rsid w:val="009C6D95"/>
    <w:rsid w:val="009C730B"/>
    <w:rsid w:val="009D05D2"/>
    <w:rsid w:val="009D0C06"/>
    <w:rsid w:val="009D1978"/>
    <w:rsid w:val="009D2296"/>
    <w:rsid w:val="009D2375"/>
    <w:rsid w:val="009D2832"/>
    <w:rsid w:val="009D2A36"/>
    <w:rsid w:val="009D300D"/>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64F"/>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1F54"/>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A73"/>
    <w:rsid w:val="00A11E6B"/>
    <w:rsid w:val="00A126CB"/>
    <w:rsid w:val="00A13AA5"/>
    <w:rsid w:val="00A13E5A"/>
    <w:rsid w:val="00A148FF"/>
    <w:rsid w:val="00A14E3E"/>
    <w:rsid w:val="00A16479"/>
    <w:rsid w:val="00A1666A"/>
    <w:rsid w:val="00A16B80"/>
    <w:rsid w:val="00A20128"/>
    <w:rsid w:val="00A20F28"/>
    <w:rsid w:val="00A2106B"/>
    <w:rsid w:val="00A217A2"/>
    <w:rsid w:val="00A21878"/>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4A"/>
    <w:rsid w:val="00A30AC3"/>
    <w:rsid w:val="00A30EC7"/>
    <w:rsid w:val="00A311F5"/>
    <w:rsid w:val="00A3130B"/>
    <w:rsid w:val="00A3161C"/>
    <w:rsid w:val="00A31F3A"/>
    <w:rsid w:val="00A3245E"/>
    <w:rsid w:val="00A33097"/>
    <w:rsid w:val="00A331F9"/>
    <w:rsid w:val="00A33B85"/>
    <w:rsid w:val="00A345A7"/>
    <w:rsid w:val="00A34A39"/>
    <w:rsid w:val="00A34CC0"/>
    <w:rsid w:val="00A366E2"/>
    <w:rsid w:val="00A36E98"/>
    <w:rsid w:val="00A37AE7"/>
    <w:rsid w:val="00A40291"/>
    <w:rsid w:val="00A4049B"/>
    <w:rsid w:val="00A41408"/>
    <w:rsid w:val="00A41A87"/>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2ABE"/>
    <w:rsid w:val="00A52D6D"/>
    <w:rsid w:val="00A53307"/>
    <w:rsid w:val="00A53677"/>
    <w:rsid w:val="00A5416B"/>
    <w:rsid w:val="00A545B1"/>
    <w:rsid w:val="00A54DF0"/>
    <w:rsid w:val="00A5568A"/>
    <w:rsid w:val="00A56B6E"/>
    <w:rsid w:val="00A56C58"/>
    <w:rsid w:val="00A57050"/>
    <w:rsid w:val="00A570F6"/>
    <w:rsid w:val="00A57FC2"/>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06D"/>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6D5C"/>
    <w:rsid w:val="00A87529"/>
    <w:rsid w:val="00A90015"/>
    <w:rsid w:val="00A9019A"/>
    <w:rsid w:val="00A902EA"/>
    <w:rsid w:val="00A9051F"/>
    <w:rsid w:val="00A90C16"/>
    <w:rsid w:val="00A90E4C"/>
    <w:rsid w:val="00A912C1"/>
    <w:rsid w:val="00A919B2"/>
    <w:rsid w:val="00A91EBE"/>
    <w:rsid w:val="00A91FBA"/>
    <w:rsid w:val="00A92095"/>
    <w:rsid w:val="00A92428"/>
    <w:rsid w:val="00A92B1E"/>
    <w:rsid w:val="00A92F69"/>
    <w:rsid w:val="00A93A3B"/>
    <w:rsid w:val="00A944D6"/>
    <w:rsid w:val="00A945A9"/>
    <w:rsid w:val="00A94AB5"/>
    <w:rsid w:val="00A94E2B"/>
    <w:rsid w:val="00A9537F"/>
    <w:rsid w:val="00A95DB7"/>
    <w:rsid w:val="00A96132"/>
    <w:rsid w:val="00A96236"/>
    <w:rsid w:val="00A977AC"/>
    <w:rsid w:val="00AA17AD"/>
    <w:rsid w:val="00AA2419"/>
    <w:rsid w:val="00AA2425"/>
    <w:rsid w:val="00AA2532"/>
    <w:rsid w:val="00AA2CCF"/>
    <w:rsid w:val="00AA389D"/>
    <w:rsid w:val="00AA3B05"/>
    <w:rsid w:val="00AA41AC"/>
    <w:rsid w:val="00AA46B8"/>
    <w:rsid w:val="00AA4A07"/>
    <w:rsid w:val="00AA5113"/>
    <w:rsid w:val="00AA58FE"/>
    <w:rsid w:val="00AA5DD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881"/>
    <w:rsid w:val="00AC2E53"/>
    <w:rsid w:val="00AC320A"/>
    <w:rsid w:val="00AC336E"/>
    <w:rsid w:val="00AC3672"/>
    <w:rsid w:val="00AC3956"/>
    <w:rsid w:val="00AC3C27"/>
    <w:rsid w:val="00AC47B6"/>
    <w:rsid w:val="00AC48B0"/>
    <w:rsid w:val="00AC49C4"/>
    <w:rsid w:val="00AC4F33"/>
    <w:rsid w:val="00AC514E"/>
    <w:rsid w:val="00AC56CB"/>
    <w:rsid w:val="00AC56F6"/>
    <w:rsid w:val="00AC5EB7"/>
    <w:rsid w:val="00AC62A6"/>
    <w:rsid w:val="00AC65D3"/>
    <w:rsid w:val="00AC669A"/>
    <w:rsid w:val="00AC6891"/>
    <w:rsid w:val="00AC6DB2"/>
    <w:rsid w:val="00AC7F5F"/>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D6D7A"/>
    <w:rsid w:val="00AE0502"/>
    <w:rsid w:val="00AE059D"/>
    <w:rsid w:val="00AE05F8"/>
    <w:rsid w:val="00AE08A4"/>
    <w:rsid w:val="00AE1482"/>
    <w:rsid w:val="00AE161D"/>
    <w:rsid w:val="00AE2221"/>
    <w:rsid w:val="00AE2BBB"/>
    <w:rsid w:val="00AE2DFC"/>
    <w:rsid w:val="00AE2F9C"/>
    <w:rsid w:val="00AE3B48"/>
    <w:rsid w:val="00AE3F2D"/>
    <w:rsid w:val="00AE463F"/>
    <w:rsid w:val="00AE4C6C"/>
    <w:rsid w:val="00AE503E"/>
    <w:rsid w:val="00AE52B6"/>
    <w:rsid w:val="00AE5FA8"/>
    <w:rsid w:val="00AE6A49"/>
    <w:rsid w:val="00AE6C96"/>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559"/>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A178C"/>
    <w:rsid w:val="00BA1C95"/>
    <w:rsid w:val="00BA1D3D"/>
    <w:rsid w:val="00BA24C8"/>
    <w:rsid w:val="00BA2F76"/>
    <w:rsid w:val="00BA3115"/>
    <w:rsid w:val="00BA35A8"/>
    <w:rsid w:val="00BA39FE"/>
    <w:rsid w:val="00BA3E8A"/>
    <w:rsid w:val="00BA3F1C"/>
    <w:rsid w:val="00BA40BF"/>
    <w:rsid w:val="00BA5B8B"/>
    <w:rsid w:val="00BA6852"/>
    <w:rsid w:val="00BA6FA9"/>
    <w:rsid w:val="00BA7374"/>
    <w:rsid w:val="00BA7F39"/>
    <w:rsid w:val="00BB0CA5"/>
    <w:rsid w:val="00BB0F5C"/>
    <w:rsid w:val="00BB197A"/>
    <w:rsid w:val="00BB3626"/>
    <w:rsid w:val="00BB4B8A"/>
    <w:rsid w:val="00BB4DC8"/>
    <w:rsid w:val="00BB4EBA"/>
    <w:rsid w:val="00BB5A54"/>
    <w:rsid w:val="00BB5CC9"/>
    <w:rsid w:val="00BB5EB9"/>
    <w:rsid w:val="00BB6214"/>
    <w:rsid w:val="00BB659F"/>
    <w:rsid w:val="00BB6BF3"/>
    <w:rsid w:val="00BB6CEB"/>
    <w:rsid w:val="00BB6E26"/>
    <w:rsid w:val="00BB7135"/>
    <w:rsid w:val="00BC06CB"/>
    <w:rsid w:val="00BC0994"/>
    <w:rsid w:val="00BC0D1E"/>
    <w:rsid w:val="00BC0E9C"/>
    <w:rsid w:val="00BC16CF"/>
    <w:rsid w:val="00BC2D73"/>
    <w:rsid w:val="00BC31B7"/>
    <w:rsid w:val="00BC3C0B"/>
    <w:rsid w:val="00BC45E1"/>
    <w:rsid w:val="00BC4A06"/>
    <w:rsid w:val="00BC51BF"/>
    <w:rsid w:val="00BC5398"/>
    <w:rsid w:val="00BC60D0"/>
    <w:rsid w:val="00BC7471"/>
    <w:rsid w:val="00BC762C"/>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3B78"/>
    <w:rsid w:val="00C241B4"/>
    <w:rsid w:val="00C244A3"/>
    <w:rsid w:val="00C24518"/>
    <w:rsid w:val="00C24575"/>
    <w:rsid w:val="00C250FD"/>
    <w:rsid w:val="00C25144"/>
    <w:rsid w:val="00C2550C"/>
    <w:rsid w:val="00C25606"/>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C84"/>
    <w:rsid w:val="00C36745"/>
    <w:rsid w:val="00C37B56"/>
    <w:rsid w:val="00C404B6"/>
    <w:rsid w:val="00C40877"/>
    <w:rsid w:val="00C40A41"/>
    <w:rsid w:val="00C41B6A"/>
    <w:rsid w:val="00C41BE7"/>
    <w:rsid w:val="00C41F19"/>
    <w:rsid w:val="00C41F4D"/>
    <w:rsid w:val="00C425C9"/>
    <w:rsid w:val="00C4270A"/>
    <w:rsid w:val="00C42FAF"/>
    <w:rsid w:val="00C42FB1"/>
    <w:rsid w:val="00C438D6"/>
    <w:rsid w:val="00C4399F"/>
    <w:rsid w:val="00C43C86"/>
    <w:rsid w:val="00C43FC5"/>
    <w:rsid w:val="00C4429F"/>
    <w:rsid w:val="00C442B8"/>
    <w:rsid w:val="00C452A9"/>
    <w:rsid w:val="00C456A4"/>
    <w:rsid w:val="00C4583E"/>
    <w:rsid w:val="00C45E80"/>
    <w:rsid w:val="00C47239"/>
    <w:rsid w:val="00C47A4E"/>
    <w:rsid w:val="00C47C2F"/>
    <w:rsid w:val="00C47DB4"/>
    <w:rsid w:val="00C47DD9"/>
    <w:rsid w:val="00C51545"/>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1ED6"/>
    <w:rsid w:val="00C61F70"/>
    <w:rsid w:val="00C62888"/>
    <w:rsid w:val="00C63176"/>
    <w:rsid w:val="00C6371D"/>
    <w:rsid w:val="00C63B86"/>
    <w:rsid w:val="00C6550E"/>
    <w:rsid w:val="00C65CAC"/>
    <w:rsid w:val="00C67E2C"/>
    <w:rsid w:val="00C72249"/>
    <w:rsid w:val="00C7248F"/>
    <w:rsid w:val="00C72BB7"/>
    <w:rsid w:val="00C72D1C"/>
    <w:rsid w:val="00C72F82"/>
    <w:rsid w:val="00C73021"/>
    <w:rsid w:val="00C7420A"/>
    <w:rsid w:val="00C76046"/>
    <w:rsid w:val="00C774F2"/>
    <w:rsid w:val="00C77712"/>
    <w:rsid w:val="00C77D57"/>
    <w:rsid w:val="00C77FB9"/>
    <w:rsid w:val="00C8072B"/>
    <w:rsid w:val="00C80A50"/>
    <w:rsid w:val="00C80D4A"/>
    <w:rsid w:val="00C81FED"/>
    <w:rsid w:val="00C8214A"/>
    <w:rsid w:val="00C82199"/>
    <w:rsid w:val="00C8239C"/>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E4B"/>
    <w:rsid w:val="00CA0FC9"/>
    <w:rsid w:val="00CA1346"/>
    <w:rsid w:val="00CA19BC"/>
    <w:rsid w:val="00CA1C96"/>
    <w:rsid w:val="00CA1FD9"/>
    <w:rsid w:val="00CA23AC"/>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6C8B"/>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B7"/>
    <w:rsid w:val="00CE146C"/>
    <w:rsid w:val="00CE2A36"/>
    <w:rsid w:val="00CE2A4F"/>
    <w:rsid w:val="00CE3BC7"/>
    <w:rsid w:val="00CE3CCE"/>
    <w:rsid w:val="00CE408F"/>
    <w:rsid w:val="00CE4231"/>
    <w:rsid w:val="00CE481F"/>
    <w:rsid w:val="00CE511B"/>
    <w:rsid w:val="00CE5550"/>
    <w:rsid w:val="00CE55F8"/>
    <w:rsid w:val="00CE62DB"/>
    <w:rsid w:val="00CE6754"/>
    <w:rsid w:val="00CE693F"/>
    <w:rsid w:val="00CE7D57"/>
    <w:rsid w:val="00CE7E0B"/>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B70"/>
    <w:rsid w:val="00D03D74"/>
    <w:rsid w:val="00D040FD"/>
    <w:rsid w:val="00D042B7"/>
    <w:rsid w:val="00D045B4"/>
    <w:rsid w:val="00D04DD1"/>
    <w:rsid w:val="00D04EA4"/>
    <w:rsid w:val="00D0517B"/>
    <w:rsid w:val="00D053E8"/>
    <w:rsid w:val="00D059DB"/>
    <w:rsid w:val="00D06051"/>
    <w:rsid w:val="00D073CB"/>
    <w:rsid w:val="00D0756D"/>
    <w:rsid w:val="00D078B3"/>
    <w:rsid w:val="00D07ED7"/>
    <w:rsid w:val="00D10234"/>
    <w:rsid w:val="00D10C53"/>
    <w:rsid w:val="00D10E51"/>
    <w:rsid w:val="00D11035"/>
    <w:rsid w:val="00D11671"/>
    <w:rsid w:val="00D1167C"/>
    <w:rsid w:val="00D119C5"/>
    <w:rsid w:val="00D11AE9"/>
    <w:rsid w:val="00D11D1D"/>
    <w:rsid w:val="00D129CA"/>
    <w:rsid w:val="00D12A3D"/>
    <w:rsid w:val="00D12E8C"/>
    <w:rsid w:val="00D136E4"/>
    <w:rsid w:val="00D14423"/>
    <w:rsid w:val="00D14428"/>
    <w:rsid w:val="00D148BB"/>
    <w:rsid w:val="00D14AD9"/>
    <w:rsid w:val="00D14C90"/>
    <w:rsid w:val="00D15CF4"/>
    <w:rsid w:val="00D15D8C"/>
    <w:rsid w:val="00D16331"/>
    <w:rsid w:val="00D16815"/>
    <w:rsid w:val="00D16B53"/>
    <w:rsid w:val="00D17044"/>
    <w:rsid w:val="00D17BC7"/>
    <w:rsid w:val="00D17E3A"/>
    <w:rsid w:val="00D20297"/>
    <w:rsid w:val="00D20719"/>
    <w:rsid w:val="00D20F2B"/>
    <w:rsid w:val="00D2122F"/>
    <w:rsid w:val="00D217AD"/>
    <w:rsid w:val="00D217DD"/>
    <w:rsid w:val="00D22581"/>
    <w:rsid w:val="00D22606"/>
    <w:rsid w:val="00D229D6"/>
    <w:rsid w:val="00D22BC2"/>
    <w:rsid w:val="00D2315B"/>
    <w:rsid w:val="00D23A2B"/>
    <w:rsid w:val="00D24BE6"/>
    <w:rsid w:val="00D25281"/>
    <w:rsid w:val="00D2528C"/>
    <w:rsid w:val="00D2564C"/>
    <w:rsid w:val="00D25D37"/>
    <w:rsid w:val="00D263A0"/>
    <w:rsid w:val="00D264CC"/>
    <w:rsid w:val="00D27389"/>
    <w:rsid w:val="00D276D2"/>
    <w:rsid w:val="00D30E33"/>
    <w:rsid w:val="00D32C5B"/>
    <w:rsid w:val="00D32E3F"/>
    <w:rsid w:val="00D330E8"/>
    <w:rsid w:val="00D33251"/>
    <w:rsid w:val="00D3505C"/>
    <w:rsid w:val="00D350A9"/>
    <w:rsid w:val="00D3573D"/>
    <w:rsid w:val="00D36101"/>
    <w:rsid w:val="00D36266"/>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2F52"/>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57FAD"/>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464"/>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20C4"/>
    <w:rsid w:val="00D825D4"/>
    <w:rsid w:val="00D828B0"/>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B7A"/>
    <w:rsid w:val="00D93C5E"/>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0D5"/>
    <w:rsid w:val="00DC0248"/>
    <w:rsid w:val="00DC06CB"/>
    <w:rsid w:val="00DC0B38"/>
    <w:rsid w:val="00DC167C"/>
    <w:rsid w:val="00DC2637"/>
    <w:rsid w:val="00DC3380"/>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4277"/>
    <w:rsid w:val="00DD5967"/>
    <w:rsid w:val="00DD59D7"/>
    <w:rsid w:val="00DD5DB5"/>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4FE"/>
    <w:rsid w:val="00DF09AC"/>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6F31"/>
    <w:rsid w:val="00E2723C"/>
    <w:rsid w:val="00E27404"/>
    <w:rsid w:val="00E27676"/>
    <w:rsid w:val="00E27C28"/>
    <w:rsid w:val="00E27EE4"/>
    <w:rsid w:val="00E311C1"/>
    <w:rsid w:val="00E31BEE"/>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6CC"/>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A53"/>
    <w:rsid w:val="00E80592"/>
    <w:rsid w:val="00E808C9"/>
    <w:rsid w:val="00E80A87"/>
    <w:rsid w:val="00E80DA1"/>
    <w:rsid w:val="00E80ED9"/>
    <w:rsid w:val="00E80F6C"/>
    <w:rsid w:val="00E81B48"/>
    <w:rsid w:val="00E824A7"/>
    <w:rsid w:val="00E828DE"/>
    <w:rsid w:val="00E82DBB"/>
    <w:rsid w:val="00E82E01"/>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5A2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E6F"/>
    <w:rsid w:val="00EB6703"/>
    <w:rsid w:val="00EB6847"/>
    <w:rsid w:val="00EB6AD0"/>
    <w:rsid w:val="00EB6D40"/>
    <w:rsid w:val="00EB6E06"/>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C9E"/>
    <w:rsid w:val="00EE2E2D"/>
    <w:rsid w:val="00EE36A3"/>
    <w:rsid w:val="00EE4859"/>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102E"/>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2D88"/>
    <w:rsid w:val="00F22DD2"/>
    <w:rsid w:val="00F23FB6"/>
    <w:rsid w:val="00F2421A"/>
    <w:rsid w:val="00F2421F"/>
    <w:rsid w:val="00F25C77"/>
    <w:rsid w:val="00F261A1"/>
    <w:rsid w:val="00F262F0"/>
    <w:rsid w:val="00F2660A"/>
    <w:rsid w:val="00F268F5"/>
    <w:rsid w:val="00F26E14"/>
    <w:rsid w:val="00F27047"/>
    <w:rsid w:val="00F27B06"/>
    <w:rsid w:val="00F27E40"/>
    <w:rsid w:val="00F30EF8"/>
    <w:rsid w:val="00F31003"/>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F1"/>
    <w:rsid w:val="00F42543"/>
    <w:rsid w:val="00F42639"/>
    <w:rsid w:val="00F440B0"/>
    <w:rsid w:val="00F44E30"/>
    <w:rsid w:val="00F455AE"/>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743"/>
    <w:rsid w:val="00F56DC3"/>
    <w:rsid w:val="00F57984"/>
    <w:rsid w:val="00F57FBE"/>
    <w:rsid w:val="00F604A4"/>
    <w:rsid w:val="00F60C54"/>
    <w:rsid w:val="00F6126A"/>
    <w:rsid w:val="00F62767"/>
    <w:rsid w:val="00F62FDE"/>
    <w:rsid w:val="00F639C1"/>
    <w:rsid w:val="00F63C0B"/>
    <w:rsid w:val="00F64055"/>
    <w:rsid w:val="00F64991"/>
    <w:rsid w:val="00F653A2"/>
    <w:rsid w:val="00F65991"/>
    <w:rsid w:val="00F661A9"/>
    <w:rsid w:val="00F678C8"/>
    <w:rsid w:val="00F6793D"/>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82C"/>
    <w:rsid w:val="00F82A27"/>
    <w:rsid w:val="00F82CB1"/>
    <w:rsid w:val="00F82F2B"/>
    <w:rsid w:val="00F8337E"/>
    <w:rsid w:val="00F834E3"/>
    <w:rsid w:val="00F8367C"/>
    <w:rsid w:val="00F845A4"/>
    <w:rsid w:val="00F84C44"/>
    <w:rsid w:val="00F85895"/>
    <w:rsid w:val="00F85969"/>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62A8"/>
    <w:rsid w:val="00FA7A7D"/>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76"/>
    <w:rsid w:val="00FB6CDC"/>
    <w:rsid w:val="00FB755B"/>
    <w:rsid w:val="00FB7576"/>
    <w:rsid w:val="00FB7772"/>
    <w:rsid w:val="00FB77CF"/>
    <w:rsid w:val="00FB78EC"/>
    <w:rsid w:val="00FC07A3"/>
    <w:rsid w:val="00FC08FA"/>
    <w:rsid w:val="00FC0A70"/>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19"/>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614E"/>
    <w:rsid w:val="00FD6339"/>
    <w:rsid w:val="00FD6999"/>
    <w:rsid w:val="00FD7046"/>
    <w:rsid w:val="00FE0A09"/>
    <w:rsid w:val="00FE10EF"/>
    <w:rsid w:val="00FE197F"/>
    <w:rsid w:val="00FE1A1B"/>
    <w:rsid w:val="00FE1BEB"/>
    <w:rsid w:val="00FE2087"/>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31BFA-2E01-4F2E-B3BD-6D9D088B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38</Pages>
  <Words>12914</Words>
  <Characters>77490</Characters>
  <Application>Microsoft Office Word</Application>
  <DocSecurity>0</DocSecurity>
  <Lines>645</Lines>
  <Paragraphs>180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Agnieszka Słomska</cp:lastModifiedBy>
  <cp:revision>22</cp:revision>
  <cp:lastPrinted>2021-07-08T09:05:00Z</cp:lastPrinted>
  <dcterms:created xsi:type="dcterms:W3CDTF">2021-06-01T13:41:00Z</dcterms:created>
  <dcterms:modified xsi:type="dcterms:W3CDTF">2021-07-12T08:41:00Z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